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5AF" w:rsidRDefault="00FA25AF" w:rsidP="00FA25AF">
      <w:pPr>
        <w:jc w:val="center"/>
        <w:rPr>
          <w:rFonts w:ascii="黑体" w:eastAsia="黑体"/>
          <w:sz w:val="72"/>
          <w:szCs w:val="72"/>
        </w:rPr>
      </w:pPr>
    </w:p>
    <w:p w:rsidR="00FA25AF" w:rsidRDefault="00FA25AF" w:rsidP="00FA25AF">
      <w:pPr>
        <w:jc w:val="center"/>
        <w:rPr>
          <w:rFonts w:ascii="黑体" w:eastAsia="黑体"/>
          <w:sz w:val="72"/>
          <w:szCs w:val="72"/>
        </w:rPr>
      </w:pPr>
    </w:p>
    <w:p w:rsidR="005A4579" w:rsidRDefault="00FA25AF" w:rsidP="00FA25AF">
      <w:pPr>
        <w:jc w:val="center"/>
        <w:rPr>
          <w:rFonts w:ascii="黑体" w:eastAsia="黑体"/>
          <w:sz w:val="72"/>
          <w:szCs w:val="72"/>
        </w:rPr>
      </w:pPr>
      <w:r>
        <w:rPr>
          <w:rFonts w:ascii="黑体" w:eastAsia="黑体" w:hint="eastAsia"/>
          <w:sz w:val="72"/>
          <w:szCs w:val="72"/>
        </w:rPr>
        <w:t>北京化学工业集团有限责任公司</w:t>
      </w:r>
      <w:r w:rsidR="005A4579">
        <w:rPr>
          <w:rFonts w:ascii="黑体" w:eastAsia="黑体" w:hint="eastAsia"/>
          <w:sz w:val="72"/>
          <w:szCs w:val="72"/>
        </w:rPr>
        <w:t>及</w:t>
      </w:r>
    </w:p>
    <w:p w:rsidR="00FA25AF" w:rsidRPr="00FB1248" w:rsidRDefault="005A4579" w:rsidP="005A4579">
      <w:pPr>
        <w:jc w:val="center"/>
        <w:rPr>
          <w:rFonts w:ascii="黑体" w:eastAsia="黑体"/>
          <w:sz w:val="72"/>
          <w:szCs w:val="72"/>
        </w:rPr>
      </w:pPr>
      <w:r>
        <w:rPr>
          <w:rFonts w:ascii="黑体" w:eastAsia="黑体" w:hint="eastAsia"/>
          <w:sz w:val="72"/>
          <w:szCs w:val="72"/>
        </w:rPr>
        <w:t>所属</w:t>
      </w:r>
      <w:r>
        <w:rPr>
          <w:rFonts w:ascii="黑体" w:eastAsia="黑体"/>
          <w:sz w:val="72"/>
          <w:szCs w:val="72"/>
        </w:rPr>
        <w:t>事业单位</w:t>
      </w:r>
      <w:bookmarkStart w:id="0" w:name="_GoBack"/>
      <w:bookmarkEnd w:id="0"/>
      <w:r w:rsidR="00FA25AF" w:rsidRPr="00FB1248">
        <w:rPr>
          <w:rFonts w:ascii="黑体" w:eastAsia="黑体" w:hint="eastAsia"/>
          <w:sz w:val="72"/>
          <w:szCs w:val="72"/>
        </w:rPr>
        <w:t>201</w:t>
      </w:r>
      <w:r w:rsidR="00FA25AF">
        <w:rPr>
          <w:rFonts w:ascii="黑体" w:eastAsia="黑体" w:hint="eastAsia"/>
          <w:sz w:val="72"/>
          <w:szCs w:val="72"/>
        </w:rPr>
        <w:t>9</w:t>
      </w:r>
      <w:r w:rsidR="00FA25AF" w:rsidRPr="00FB1248">
        <w:rPr>
          <w:rFonts w:ascii="黑体" w:eastAsia="黑体" w:hint="eastAsia"/>
          <w:sz w:val="72"/>
          <w:szCs w:val="72"/>
        </w:rPr>
        <w:t>年度部门决算</w:t>
      </w:r>
    </w:p>
    <w:p w:rsidR="00FA25AF" w:rsidRPr="00FB1248" w:rsidRDefault="00FA25AF" w:rsidP="00FA25AF">
      <w:pPr>
        <w:jc w:val="center"/>
        <w:rPr>
          <w:rFonts w:ascii="黑体" w:eastAsia="黑体"/>
          <w:sz w:val="52"/>
          <w:szCs w:val="52"/>
        </w:rPr>
      </w:pPr>
    </w:p>
    <w:p w:rsidR="00FA25AF" w:rsidRPr="00FB1248" w:rsidRDefault="00FA25AF" w:rsidP="00FA25AF">
      <w:pPr>
        <w:jc w:val="center"/>
        <w:rPr>
          <w:rFonts w:ascii="黑体" w:eastAsia="黑体"/>
          <w:sz w:val="52"/>
          <w:szCs w:val="52"/>
        </w:rPr>
      </w:pPr>
    </w:p>
    <w:p w:rsidR="00FA25AF" w:rsidRPr="00FB1248" w:rsidRDefault="00FA25AF" w:rsidP="00FA25AF">
      <w:pPr>
        <w:jc w:val="center"/>
        <w:rPr>
          <w:rFonts w:ascii="黑体" w:eastAsia="黑体"/>
          <w:sz w:val="52"/>
          <w:szCs w:val="52"/>
        </w:rPr>
      </w:pPr>
    </w:p>
    <w:p w:rsidR="00FA25AF" w:rsidRPr="008A6A18" w:rsidRDefault="00FA25AF" w:rsidP="00577982">
      <w:pPr>
        <w:rPr>
          <w:rFonts w:ascii="黑体" w:eastAsia="黑体"/>
          <w:sz w:val="32"/>
          <w:szCs w:val="32"/>
        </w:rPr>
      </w:pPr>
    </w:p>
    <w:p w:rsidR="00FA25AF" w:rsidRPr="00FB1248" w:rsidRDefault="00FA25AF" w:rsidP="00FA25AF">
      <w:pPr>
        <w:spacing w:line="500" w:lineRule="exact"/>
        <w:ind w:firstLine="645"/>
        <w:jc w:val="center"/>
        <w:rPr>
          <w:rFonts w:ascii="宋体" w:hAnsi="宋体" w:cs="宋体"/>
          <w:b/>
          <w:bCs/>
          <w:sz w:val="36"/>
          <w:szCs w:val="36"/>
        </w:rPr>
      </w:pPr>
      <w:r w:rsidRPr="00FB1248">
        <w:rPr>
          <w:rFonts w:ascii="宋体" w:hAnsi="宋体" w:cs="宋体" w:hint="eastAsia"/>
          <w:b/>
          <w:bCs/>
          <w:sz w:val="44"/>
          <w:szCs w:val="36"/>
        </w:rPr>
        <w:t>目</w:t>
      </w:r>
      <w:r w:rsidRPr="00FB1248">
        <w:rPr>
          <w:rFonts w:ascii="宋体" w:hAnsi="宋体" w:cs="宋体" w:hint="eastAsia"/>
          <w:b/>
          <w:bCs/>
          <w:sz w:val="44"/>
          <w:szCs w:val="36"/>
        </w:rPr>
        <w:t xml:space="preserve">    </w:t>
      </w:r>
      <w:r w:rsidRPr="00FB1248">
        <w:rPr>
          <w:rFonts w:ascii="宋体" w:hAnsi="宋体" w:cs="宋体" w:hint="eastAsia"/>
          <w:b/>
          <w:bCs/>
          <w:sz w:val="44"/>
          <w:szCs w:val="36"/>
        </w:rPr>
        <w:t>录</w:t>
      </w:r>
    </w:p>
    <w:p w:rsidR="00FA25AF" w:rsidRPr="00FB1248" w:rsidRDefault="00FA25AF" w:rsidP="00F23286">
      <w:pPr>
        <w:tabs>
          <w:tab w:val="center" w:pos="6979"/>
        </w:tabs>
        <w:spacing w:beforeLines="100" w:before="312" w:afterLines="50" w:after="156" w:line="500" w:lineRule="exact"/>
        <w:ind w:firstLineChars="400" w:firstLine="1440"/>
        <w:rPr>
          <w:rFonts w:ascii="宋体" w:hAnsi="宋体" w:cs="宋体"/>
          <w:bCs/>
          <w:spacing w:val="40"/>
          <w:sz w:val="32"/>
          <w:szCs w:val="32"/>
        </w:rPr>
      </w:pPr>
      <w:r w:rsidRPr="00FB1248">
        <w:rPr>
          <w:rFonts w:ascii="宋体" w:hAnsi="宋体" w:cs="宋体" w:hint="eastAsia"/>
          <w:bCs/>
          <w:spacing w:val="40"/>
          <w:sz w:val="32"/>
          <w:szCs w:val="32"/>
        </w:rPr>
        <w:t>第一部分</w:t>
      </w:r>
      <w:r w:rsidRPr="00FB1248">
        <w:rPr>
          <w:rFonts w:ascii="宋体" w:hAnsi="宋体" w:cs="宋体" w:hint="eastAsia"/>
          <w:bCs/>
          <w:spacing w:val="40"/>
          <w:sz w:val="32"/>
          <w:szCs w:val="32"/>
        </w:rPr>
        <w:t xml:space="preserve"> 201</w:t>
      </w:r>
      <w:r>
        <w:rPr>
          <w:rFonts w:ascii="宋体" w:hAnsi="宋体" w:cs="宋体"/>
          <w:bCs/>
          <w:spacing w:val="40"/>
          <w:sz w:val="32"/>
          <w:szCs w:val="32"/>
        </w:rPr>
        <w:t>9</w:t>
      </w:r>
      <w:r w:rsidRPr="00FB1248">
        <w:rPr>
          <w:rFonts w:ascii="宋体" w:hAnsi="宋体" w:cs="宋体" w:hint="eastAsia"/>
          <w:bCs/>
          <w:spacing w:val="40"/>
          <w:sz w:val="32"/>
          <w:szCs w:val="32"/>
        </w:rPr>
        <w:t>年度部门决算报表</w:t>
      </w:r>
    </w:p>
    <w:p w:rsidR="00FA25AF" w:rsidRPr="00FB1248" w:rsidRDefault="00FA25AF" w:rsidP="00FA25AF">
      <w:pPr>
        <w:tabs>
          <w:tab w:val="center" w:pos="6979"/>
        </w:tabs>
        <w:spacing w:line="500" w:lineRule="exact"/>
        <w:ind w:firstLineChars="600" w:firstLine="2160"/>
        <w:rPr>
          <w:rFonts w:ascii="仿宋_GB2312" w:eastAsia="仿宋_GB2312" w:hAnsi="仿宋"/>
          <w:spacing w:val="40"/>
          <w:sz w:val="32"/>
          <w:szCs w:val="32"/>
        </w:rPr>
      </w:pPr>
      <w:r w:rsidRPr="00FB1248">
        <w:rPr>
          <w:rFonts w:ascii="仿宋_GB2312" w:eastAsia="仿宋_GB2312" w:hAnsi="仿宋" w:cs="宋体" w:hint="eastAsia"/>
          <w:bCs/>
          <w:spacing w:val="40"/>
          <w:sz w:val="32"/>
          <w:szCs w:val="32"/>
        </w:rPr>
        <w:lastRenderedPageBreak/>
        <w:t>一、收入支出决算总表</w:t>
      </w:r>
    </w:p>
    <w:p w:rsidR="00FA25AF" w:rsidRPr="00FB1248" w:rsidRDefault="00FA25AF" w:rsidP="00FA25AF">
      <w:pPr>
        <w:tabs>
          <w:tab w:val="center" w:pos="6979"/>
        </w:tabs>
        <w:spacing w:line="500" w:lineRule="exact"/>
        <w:ind w:firstLineChars="600" w:firstLine="2160"/>
        <w:rPr>
          <w:rFonts w:ascii="仿宋_GB2312" w:eastAsia="仿宋_GB2312" w:hAnsi="仿宋" w:cs="宋体"/>
          <w:bCs/>
          <w:spacing w:val="40"/>
          <w:sz w:val="32"/>
          <w:szCs w:val="32"/>
        </w:rPr>
      </w:pPr>
      <w:r w:rsidRPr="00FB1248">
        <w:rPr>
          <w:rFonts w:ascii="仿宋_GB2312" w:eastAsia="仿宋_GB2312" w:hAnsi="仿宋" w:cs="宋体" w:hint="eastAsia"/>
          <w:bCs/>
          <w:spacing w:val="40"/>
          <w:sz w:val="32"/>
          <w:szCs w:val="32"/>
        </w:rPr>
        <w:t>二、收入决算表</w:t>
      </w:r>
    </w:p>
    <w:p w:rsidR="00FA25AF" w:rsidRPr="00FB1248" w:rsidRDefault="00FA25AF" w:rsidP="00FA25AF">
      <w:pPr>
        <w:tabs>
          <w:tab w:val="center" w:pos="6979"/>
        </w:tabs>
        <w:spacing w:line="500" w:lineRule="exact"/>
        <w:ind w:firstLineChars="600" w:firstLine="2160"/>
        <w:rPr>
          <w:rFonts w:ascii="仿宋_GB2312" w:eastAsia="仿宋_GB2312" w:hAnsi="仿宋" w:cs="宋体"/>
          <w:bCs/>
          <w:spacing w:val="40"/>
          <w:sz w:val="32"/>
          <w:szCs w:val="32"/>
        </w:rPr>
      </w:pPr>
      <w:r w:rsidRPr="00FB1248">
        <w:rPr>
          <w:rFonts w:ascii="仿宋_GB2312" w:eastAsia="仿宋_GB2312" w:hAnsi="仿宋" w:cs="宋体" w:hint="eastAsia"/>
          <w:bCs/>
          <w:spacing w:val="40"/>
          <w:sz w:val="32"/>
          <w:szCs w:val="32"/>
        </w:rPr>
        <w:t>三、支出决算表</w:t>
      </w:r>
    </w:p>
    <w:p w:rsidR="00FA25AF" w:rsidRPr="00FB1248" w:rsidRDefault="00FA25AF" w:rsidP="00FA25AF">
      <w:pPr>
        <w:tabs>
          <w:tab w:val="center" w:pos="6979"/>
        </w:tabs>
        <w:spacing w:line="500" w:lineRule="exact"/>
        <w:ind w:firstLineChars="600" w:firstLine="2160"/>
        <w:rPr>
          <w:rFonts w:ascii="仿宋_GB2312" w:eastAsia="仿宋_GB2312" w:hAnsi="仿宋" w:cs="宋体"/>
          <w:bCs/>
          <w:spacing w:val="40"/>
          <w:sz w:val="32"/>
          <w:szCs w:val="32"/>
        </w:rPr>
      </w:pPr>
      <w:r w:rsidRPr="00FB1248">
        <w:rPr>
          <w:rFonts w:ascii="仿宋_GB2312" w:eastAsia="仿宋_GB2312" w:hAnsi="仿宋" w:cs="宋体" w:hint="eastAsia"/>
          <w:bCs/>
          <w:spacing w:val="40"/>
          <w:sz w:val="32"/>
          <w:szCs w:val="32"/>
        </w:rPr>
        <w:t>四、财政拨款收入支出决算总表</w:t>
      </w:r>
    </w:p>
    <w:p w:rsidR="00FA25AF" w:rsidRPr="00FB1248" w:rsidRDefault="00FA25AF" w:rsidP="00FA25AF">
      <w:pPr>
        <w:tabs>
          <w:tab w:val="center" w:pos="6979"/>
        </w:tabs>
        <w:spacing w:line="500" w:lineRule="exact"/>
        <w:ind w:firstLineChars="600" w:firstLine="2160"/>
        <w:rPr>
          <w:rFonts w:ascii="仿宋_GB2312" w:eastAsia="仿宋_GB2312" w:hAnsi="仿宋" w:cs="宋体"/>
          <w:bCs/>
          <w:spacing w:val="40"/>
          <w:sz w:val="32"/>
          <w:szCs w:val="32"/>
        </w:rPr>
      </w:pPr>
      <w:r w:rsidRPr="00FB1248">
        <w:rPr>
          <w:rFonts w:ascii="仿宋_GB2312" w:eastAsia="仿宋_GB2312" w:hAnsi="仿宋" w:cs="宋体" w:hint="eastAsia"/>
          <w:bCs/>
          <w:spacing w:val="40"/>
          <w:sz w:val="32"/>
          <w:szCs w:val="32"/>
        </w:rPr>
        <w:t>五、一般公共预算财政拨款支出决算表</w:t>
      </w:r>
    </w:p>
    <w:p w:rsidR="00FA25AF" w:rsidRPr="00FB1248" w:rsidRDefault="00FA25AF" w:rsidP="00FA25AF">
      <w:pPr>
        <w:tabs>
          <w:tab w:val="center" w:pos="6979"/>
        </w:tabs>
        <w:spacing w:line="500" w:lineRule="exact"/>
        <w:ind w:firstLineChars="600" w:firstLine="2160"/>
        <w:rPr>
          <w:rFonts w:ascii="仿宋_GB2312" w:eastAsia="仿宋_GB2312" w:hAnsi="仿宋" w:cs="宋体"/>
          <w:bCs/>
          <w:spacing w:val="40"/>
          <w:sz w:val="32"/>
          <w:szCs w:val="32"/>
        </w:rPr>
      </w:pPr>
      <w:r w:rsidRPr="00FB1248">
        <w:rPr>
          <w:rFonts w:ascii="仿宋_GB2312" w:eastAsia="仿宋_GB2312" w:hAnsi="仿宋" w:cs="宋体" w:hint="eastAsia"/>
          <w:bCs/>
          <w:spacing w:val="40"/>
          <w:sz w:val="32"/>
          <w:szCs w:val="32"/>
        </w:rPr>
        <w:t>六、一般公共预算财政拨款</w:t>
      </w:r>
      <w:r w:rsidRPr="00FB1248">
        <w:rPr>
          <w:rFonts w:ascii="仿宋_GB2312" w:eastAsia="仿宋_GB2312" w:hAnsi="仿宋" w:cs="宋体"/>
          <w:bCs/>
          <w:spacing w:val="40"/>
          <w:sz w:val="32"/>
          <w:szCs w:val="32"/>
        </w:rPr>
        <w:t>基本支出决算表</w:t>
      </w:r>
    </w:p>
    <w:p w:rsidR="00FA25AF" w:rsidRPr="00FB1248" w:rsidRDefault="00FA25AF" w:rsidP="00FA25AF">
      <w:pPr>
        <w:tabs>
          <w:tab w:val="center" w:pos="6979"/>
        </w:tabs>
        <w:spacing w:line="500" w:lineRule="exact"/>
        <w:ind w:firstLineChars="600" w:firstLine="2160"/>
        <w:rPr>
          <w:rFonts w:ascii="仿宋_GB2312" w:eastAsia="仿宋_GB2312" w:hAnsi="仿宋" w:cs="宋体"/>
          <w:bCs/>
          <w:spacing w:val="40"/>
          <w:sz w:val="32"/>
          <w:szCs w:val="32"/>
        </w:rPr>
      </w:pPr>
      <w:r w:rsidRPr="00FB1248">
        <w:rPr>
          <w:rFonts w:ascii="仿宋_GB2312" w:eastAsia="仿宋_GB2312" w:hAnsi="仿宋" w:cs="宋体" w:hint="eastAsia"/>
          <w:bCs/>
          <w:spacing w:val="40"/>
          <w:sz w:val="32"/>
          <w:szCs w:val="32"/>
        </w:rPr>
        <w:t>七</w:t>
      </w:r>
      <w:r w:rsidRPr="00FB1248">
        <w:rPr>
          <w:rFonts w:ascii="仿宋_GB2312" w:eastAsia="仿宋_GB2312" w:hAnsi="仿宋" w:cs="宋体"/>
          <w:bCs/>
          <w:spacing w:val="40"/>
          <w:sz w:val="32"/>
          <w:szCs w:val="32"/>
        </w:rPr>
        <w:t>、</w:t>
      </w:r>
      <w:r w:rsidRPr="00FB1248">
        <w:rPr>
          <w:rFonts w:ascii="仿宋_GB2312" w:eastAsia="仿宋_GB2312" w:hAnsi="仿宋" w:cs="宋体" w:hint="eastAsia"/>
          <w:bCs/>
          <w:spacing w:val="40"/>
          <w:sz w:val="32"/>
          <w:szCs w:val="32"/>
        </w:rPr>
        <w:t>政府性基金预算财政拨款收入支出决算表</w:t>
      </w:r>
    </w:p>
    <w:p w:rsidR="00FA25AF" w:rsidRPr="00FB1248" w:rsidRDefault="00FA25AF" w:rsidP="00FA25AF">
      <w:pPr>
        <w:tabs>
          <w:tab w:val="center" w:pos="6979"/>
        </w:tabs>
        <w:spacing w:line="500" w:lineRule="exact"/>
        <w:ind w:firstLineChars="600" w:firstLine="2160"/>
        <w:rPr>
          <w:rFonts w:ascii="仿宋_GB2312" w:eastAsia="仿宋_GB2312" w:hAnsi="仿宋" w:cs="宋体"/>
          <w:bCs/>
          <w:spacing w:val="40"/>
          <w:sz w:val="32"/>
          <w:szCs w:val="32"/>
        </w:rPr>
      </w:pPr>
      <w:r w:rsidRPr="00FB1248">
        <w:rPr>
          <w:rFonts w:ascii="仿宋_GB2312" w:eastAsia="仿宋_GB2312" w:hAnsi="仿宋" w:cs="宋体" w:hint="eastAsia"/>
          <w:bCs/>
          <w:spacing w:val="40"/>
          <w:sz w:val="32"/>
          <w:szCs w:val="32"/>
        </w:rPr>
        <w:t>八、</w:t>
      </w:r>
      <w:r w:rsidRPr="00FB1248">
        <w:rPr>
          <w:rFonts w:ascii="仿宋_GB2312" w:eastAsia="仿宋_GB2312" w:hAnsi="仿宋" w:cs="宋体"/>
          <w:bCs/>
          <w:spacing w:val="40"/>
          <w:sz w:val="32"/>
          <w:szCs w:val="32"/>
        </w:rPr>
        <w:t>政府性基金</w:t>
      </w:r>
      <w:r w:rsidRPr="00FB1248">
        <w:rPr>
          <w:rFonts w:ascii="仿宋_GB2312" w:eastAsia="仿宋_GB2312" w:hAnsi="仿宋" w:cs="宋体" w:hint="eastAsia"/>
          <w:bCs/>
          <w:spacing w:val="40"/>
          <w:sz w:val="32"/>
          <w:szCs w:val="32"/>
        </w:rPr>
        <w:t>预算</w:t>
      </w:r>
      <w:r w:rsidRPr="00FB1248">
        <w:rPr>
          <w:rFonts w:ascii="仿宋_GB2312" w:eastAsia="仿宋_GB2312" w:hAnsi="仿宋" w:cs="宋体"/>
          <w:bCs/>
          <w:spacing w:val="40"/>
          <w:sz w:val="32"/>
          <w:szCs w:val="32"/>
        </w:rPr>
        <w:t>财政拨款基本支出决算表</w:t>
      </w:r>
    </w:p>
    <w:p w:rsidR="00FA25AF" w:rsidRPr="00FB1248" w:rsidRDefault="00FA25AF" w:rsidP="00FA25AF">
      <w:pPr>
        <w:tabs>
          <w:tab w:val="center" w:pos="6979"/>
        </w:tabs>
        <w:spacing w:line="500" w:lineRule="exact"/>
        <w:ind w:firstLineChars="600" w:firstLine="2160"/>
        <w:rPr>
          <w:rFonts w:ascii="仿宋_GB2312" w:eastAsia="仿宋_GB2312" w:hAnsi="仿宋" w:cs="宋体"/>
          <w:bCs/>
          <w:spacing w:val="40"/>
          <w:sz w:val="32"/>
          <w:szCs w:val="32"/>
        </w:rPr>
      </w:pPr>
      <w:r w:rsidRPr="00FB1248">
        <w:rPr>
          <w:rFonts w:ascii="仿宋_GB2312" w:eastAsia="仿宋_GB2312" w:hAnsi="仿宋" w:cs="宋体" w:hint="eastAsia"/>
          <w:bCs/>
          <w:spacing w:val="40"/>
          <w:sz w:val="32"/>
          <w:szCs w:val="32"/>
        </w:rPr>
        <w:t>九、财政拨款“三公”经费支出决算表</w:t>
      </w:r>
    </w:p>
    <w:p w:rsidR="00FA25AF" w:rsidRPr="00FB1248" w:rsidRDefault="00FA25AF" w:rsidP="00FA25AF">
      <w:pPr>
        <w:tabs>
          <w:tab w:val="center" w:pos="6979"/>
        </w:tabs>
        <w:spacing w:line="500" w:lineRule="exact"/>
        <w:ind w:firstLineChars="600" w:firstLine="2160"/>
        <w:rPr>
          <w:rFonts w:ascii="仿宋_GB2312" w:eastAsia="仿宋_GB2312" w:hAnsi="仿宋" w:cs="宋体"/>
          <w:bCs/>
          <w:spacing w:val="40"/>
          <w:sz w:val="32"/>
          <w:szCs w:val="32"/>
        </w:rPr>
      </w:pPr>
      <w:r w:rsidRPr="00FB1248">
        <w:rPr>
          <w:rFonts w:ascii="仿宋_GB2312" w:eastAsia="仿宋_GB2312" w:hAnsi="仿宋" w:cs="宋体" w:hint="eastAsia"/>
          <w:bCs/>
          <w:spacing w:val="40"/>
          <w:sz w:val="32"/>
          <w:szCs w:val="32"/>
        </w:rPr>
        <w:t>十、政府采购情况表</w:t>
      </w:r>
    </w:p>
    <w:p w:rsidR="00FA25AF" w:rsidRPr="00FB1248" w:rsidRDefault="00FA25AF" w:rsidP="00FA25AF">
      <w:pPr>
        <w:tabs>
          <w:tab w:val="center" w:pos="6979"/>
        </w:tabs>
        <w:spacing w:line="500" w:lineRule="exact"/>
        <w:ind w:firstLineChars="600" w:firstLine="2160"/>
        <w:rPr>
          <w:rFonts w:ascii="仿宋_GB2312" w:eastAsia="仿宋_GB2312" w:hAnsi="仿宋" w:cs="宋体"/>
          <w:bCs/>
          <w:spacing w:val="40"/>
          <w:sz w:val="32"/>
          <w:szCs w:val="32"/>
        </w:rPr>
      </w:pPr>
      <w:r w:rsidRPr="00FB1248">
        <w:rPr>
          <w:rFonts w:ascii="仿宋_GB2312" w:eastAsia="仿宋_GB2312" w:hAnsi="仿宋" w:cs="宋体" w:hint="eastAsia"/>
          <w:bCs/>
          <w:spacing w:val="40"/>
          <w:sz w:val="32"/>
          <w:szCs w:val="32"/>
        </w:rPr>
        <w:t>十一、政府</w:t>
      </w:r>
      <w:r w:rsidRPr="00FB1248">
        <w:rPr>
          <w:rFonts w:ascii="仿宋_GB2312" w:eastAsia="仿宋_GB2312" w:hAnsi="仿宋" w:cs="宋体"/>
          <w:bCs/>
          <w:spacing w:val="40"/>
          <w:sz w:val="32"/>
          <w:szCs w:val="32"/>
        </w:rPr>
        <w:t>购买服务</w:t>
      </w:r>
      <w:r>
        <w:rPr>
          <w:rFonts w:ascii="仿宋_GB2312" w:eastAsia="仿宋_GB2312" w:hAnsi="仿宋" w:cs="宋体" w:hint="eastAsia"/>
          <w:bCs/>
          <w:spacing w:val="40"/>
          <w:sz w:val="32"/>
          <w:szCs w:val="32"/>
        </w:rPr>
        <w:t>支出</w:t>
      </w:r>
      <w:r w:rsidRPr="00FB1248">
        <w:rPr>
          <w:rFonts w:ascii="仿宋_GB2312" w:eastAsia="仿宋_GB2312" w:hAnsi="仿宋" w:cs="宋体"/>
          <w:bCs/>
          <w:spacing w:val="40"/>
          <w:sz w:val="32"/>
          <w:szCs w:val="32"/>
        </w:rPr>
        <w:t>情况表</w:t>
      </w:r>
    </w:p>
    <w:p w:rsidR="00FA25AF" w:rsidRPr="00FB1248" w:rsidRDefault="00FA25AF" w:rsidP="00F23286">
      <w:pPr>
        <w:tabs>
          <w:tab w:val="center" w:pos="6979"/>
        </w:tabs>
        <w:spacing w:beforeLines="50" w:before="156" w:afterLines="50" w:after="156" w:line="500" w:lineRule="exact"/>
        <w:ind w:firstLineChars="400" w:firstLine="1440"/>
        <w:rPr>
          <w:rFonts w:ascii="宋体" w:hAnsi="宋体" w:cs="宋体"/>
          <w:bCs/>
          <w:spacing w:val="40"/>
          <w:sz w:val="32"/>
          <w:szCs w:val="32"/>
        </w:rPr>
      </w:pPr>
      <w:r w:rsidRPr="00FB1248">
        <w:rPr>
          <w:rFonts w:ascii="宋体" w:hAnsi="宋体" w:cs="宋体" w:hint="eastAsia"/>
          <w:bCs/>
          <w:spacing w:val="40"/>
          <w:sz w:val="32"/>
          <w:szCs w:val="32"/>
        </w:rPr>
        <w:t>第二部分</w:t>
      </w:r>
      <w:r w:rsidRPr="00FB1248">
        <w:rPr>
          <w:rFonts w:ascii="宋体" w:hAnsi="宋体" w:cs="宋体" w:hint="eastAsia"/>
          <w:bCs/>
          <w:spacing w:val="40"/>
          <w:sz w:val="32"/>
          <w:szCs w:val="32"/>
        </w:rPr>
        <w:t xml:space="preserve"> </w:t>
      </w:r>
      <w:r w:rsidRPr="00FB1248">
        <w:rPr>
          <w:rFonts w:ascii="宋体" w:hAnsi="宋体" w:hint="eastAsia"/>
          <w:spacing w:val="40"/>
          <w:sz w:val="32"/>
          <w:szCs w:val="32"/>
        </w:rPr>
        <w:t>201</w:t>
      </w:r>
      <w:r>
        <w:rPr>
          <w:rFonts w:ascii="宋体" w:hAnsi="宋体"/>
          <w:spacing w:val="40"/>
          <w:sz w:val="32"/>
          <w:szCs w:val="32"/>
        </w:rPr>
        <w:t>9</w:t>
      </w:r>
      <w:r w:rsidRPr="00FB1248">
        <w:rPr>
          <w:rFonts w:ascii="宋体" w:hAnsi="宋体" w:hint="eastAsia"/>
          <w:spacing w:val="40"/>
          <w:sz w:val="32"/>
          <w:szCs w:val="32"/>
        </w:rPr>
        <w:t>年度部门决算说明</w:t>
      </w:r>
    </w:p>
    <w:p w:rsidR="00FA25AF" w:rsidRPr="00FB1248" w:rsidRDefault="00FA25AF" w:rsidP="00F23286">
      <w:pPr>
        <w:tabs>
          <w:tab w:val="center" w:pos="6979"/>
        </w:tabs>
        <w:spacing w:beforeLines="50" w:before="156" w:afterLines="50" w:after="156" w:line="500" w:lineRule="exact"/>
        <w:ind w:firstLineChars="400" w:firstLine="1440"/>
        <w:rPr>
          <w:rFonts w:ascii="宋体" w:hAnsi="宋体" w:cs="宋体"/>
          <w:spacing w:val="40"/>
          <w:sz w:val="32"/>
          <w:szCs w:val="32"/>
        </w:rPr>
      </w:pPr>
      <w:r w:rsidRPr="00FB1248">
        <w:rPr>
          <w:rFonts w:ascii="宋体" w:hAnsi="宋体" w:cs="宋体" w:hint="eastAsia"/>
          <w:bCs/>
          <w:spacing w:val="40"/>
          <w:sz w:val="32"/>
          <w:szCs w:val="32"/>
        </w:rPr>
        <w:t>第三部分</w:t>
      </w:r>
      <w:r w:rsidRPr="00FB1248">
        <w:rPr>
          <w:rFonts w:ascii="宋体" w:hAnsi="宋体" w:cs="宋体" w:hint="eastAsia"/>
          <w:bCs/>
          <w:spacing w:val="40"/>
          <w:sz w:val="32"/>
          <w:szCs w:val="32"/>
        </w:rPr>
        <w:t xml:space="preserve"> </w:t>
      </w:r>
      <w:r w:rsidRPr="00FB1248">
        <w:rPr>
          <w:rFonts w:ascii="宋体" w:hAnsi="宋体" w:hint="eastAsia"/>
          <w:spacing w:val="40"/>
          <w:sz w:val="32"/>
          <w:szCs w:val="32"/>
        </w:rPr>
        <w:t>201</w:t>
      </w:r>
      <w:r>
        <w:rPr>
          <w:rFonts w:ascii="宋体" w:hAnsi="宋体"/>
          <w:spacing w:val="40"/>
          <w:sz w:val="32"/>
          <w:szCs w:val="32"/>
        </w:rPr>
        <w:t>9</w:t>
      </w:r>
      <w:r w:rsidRPr="00FB1248">
        <w:rPr>
          <w:rFonts w:ascii="宋体" w:hAnsi="宋体" w:hint="eastAsia"/>
          <w:spacing w:val="40"/>
          <w:sz w:val="32"/>
          <w:szCs w:val="32"/>
        </w:rPr>
        <w:t>年度</w:t>
      </w:r>
      <w:r w:rsidRPr="00FB1248">
        <w:rPr>
          <w:rFonts w:ascii="宋体" w:hAnsi="宋体" w:cs="宋体" w:hint="eastAsia"/>
          <w:spacing w:val="40"/>
          <w:sz w:val="32"/>
          <w:szCs w:val="32"/>
        </w:rPr>
        <w:t>其他重要事项的情况说明</w:t>
      </w:r>
    </w:p>
    <w:p w:rsidR="00FA25AF" w:rsidRPr="00FB1248" w:rsidRDefault="00FA25AF" w:rsidP="00F23286">
      <w:pPr>
        <w:tabs>
          <w:tab w:val="center" w:pos="6979"/>
        </w:tabs>
        <w:spacing w:beforeLines="50" w:before="156" w:afterLines="50" w:after="156" w:line="500" w:lineRule="exact"/>
        <w:ind w:firstLineChars="400" w:firstLine="1440"/>
        <w:rPr>
          <w:rFonts w:ascii="宋体" w:hAnsi="宋体" w:cs="宋体"/>
          <w:spacing w:val="40"/>
          <w:sz w:val="36"/>
          <w:szCs w:val="32"/>
        </w:rPr>
      </w:pPr>
      <w:r w:rsidRPr="00FB1248">
        <w:rPr>
          <w:rFonts w:ascii="宋体" w:hAnsi="宋体" w:cs="宋体" w:hint="eastAsia"/>
          <w:spacing w:val="40"/>
          <w:sz w:val="32"/>
          <w:szCs w:val="32"/>
        </w:rPr>
        <w:lastRenderedPageBreak/>
        <w:t>第四部分</w:t>
      </w:r>
      <w:r w:rsidRPr="00FB1248">
        <w:rPr>
          <w:rFonts w:ascii="宋体" w:hAnsi="宋体" w:cs="宋体" w:hint="eastAsia"/>
          <w:spacing w:val="40"/>
          <w:sz w:val="32"/>
          <w:szCs w:val="32"/>
        </w:rPr>
        <w:t xml:space="preserve"> 201</w:t>
      </w:r>
      <w:r>
        <w:rPr>
          <w:rFonts w:ascii="宋体" w:hAnsi="宋体" w:cs="宋体"/>
          <w:spacing w:val="40"/>
          <w:sz w:val="32"/>
          <w:szCs w:val="32"/>
        </w:rPr>
        <w:t>9</w:t>
      </w:r>
      <w:r w:rsidRPr="00FB1248">
        <w:rPr>
          <w:rFonts w:ascii="宋体" w:hAnsi="宋体" w:cs="宋体" w:hint="eastAsia"/>
          <w:spacing w:val="40"/>
          <w:sz w:val="32"/>
          <w:szCs w:val="32"/>
        </w:rPr>
        <w:t>年度部门绩效评价情况</w:t>
      </w:r>
    </w:p>
    <w:p w:rsidR="00FA25AF" w:rsidRPr="00FB1248" w:rsidRDefault="00FA25AF" w:rsidP="00F23286">
      <w:pPr>
        <w:tabs>
          <w:tab w:val="center" w:pos="6979"/>
        </w:tabs>
        <w:spacing w:beforeLines="50" w:before="156" w:afterLines="50" w:after="156"/>
        <w:jc w:val="center"/>
        <w:rPr>
          <w:rFonts w:ascii="宋体" w:hAnsi="宋体" w:cs="宋体"/>
          <w:b/>
          <w:bCs/>
          <w:spacing w:val="40"/>
          <w:sz w:val="32"/>
          <w:szCs w:val="32"/>
        </w:rPr>
      </w:pPr>
    </w:p>
    <w:p w:rsidR="00FA25AF" w:rsidRPr="00FB1248" w:rsidRDefault="00FA25AF" w:rsidP="00F23286">
      <w:pPr>
        <w:tabs>
          <w:tab w:val="center" w:pos="6979"/>
        </w:tabs>
        <w:spacing w:beforeLines="50" w:before="156" w:afterLines="50" w:after="156"/>
        <w:jc w:val="center"/>
        <w:rPr>
          <w:rFonts w:ascii="宋体" w:hAnsi="宋体" w:cs="宋体"/>
          <w:b/>
          <w:bCs/>
          <w:spacing w:val="40"/>
          <w:sz w:val="32"/>
          <w:szCs w:val="32"/>
        </w:rPr>
      </w:pPr>
    </w:p>
    <w:p w:rsidR="00FA25AF" w:rsidRPr="00FB1248" w:rsidRDefault="00FA25AF" w:rsidP="00F23286">
      <w:pPr>
        <w:tabs>
          <w:tab w:val="center" w:pos="6979"/>
        </w:tabs>
        <w:spacing w:beforeLines="50" w:before="156" w:afterLines="50" w:after="156"/>
        <w:jc w:val="center"/>
        <w:rPr>
          <w:rFonts w:ascii="宋体" w:hAnsi="宋体" w:cs="宋体"/>
          <w:b/>
          <w:bCs/>
          <w:spacing w:val="40"/>
          <w:sz w:val="32"/>
          <w:szCs w:val="32"/>
        </w:rPr>
      </w:pPr>
    </w:p>
    <w:p w:rsidR="00FA25AF" w:rsidRPr="00FB1248" w:rsidRDefault="00FA25AF" w:rsidP="00F23286">
      <w:pPr>
        <w:tabs>
          <w:tab w:val="center" w:pos="6979"/>
        </w:tabs>
        <w:spacing w:beforeLines="50" w:before="156" w:afterLines="50" w:after="156"/>
        <w:jc w:val="center"/>
        <w:rPr>
          <w:rFonts w:ascii="宋体" w:hAnsi="宋体" w:cs="宋体"/>
          <w:b/>
          <w:bCs/>
          <w:spacing w:val="40"/>
          <w:sz w:val="32"/>
          <w:szCs w:val="32"/>
        </w:rPr>
      </w:pPr>
    </w:p>
    <w:p w:rsidR="00FA25AF" w:rsidRPr="00FB1248" w:rsidRDefault="00FA25AF" w:rsidP="00F23286">
      <w:pPr>
        <w:tabs>
          <w:tab w:val="center" w:pos="6979"/>
        </w:tabs>
        <w:spacing w:beforeLines="50" w:before="156" w:afterLines="50" w:after="156"/>
        <w:jc w:val="center"/>
        <w:rPr>
          <w:rFonts w:ascii="宋体" w:hAnsi="宋体" w:cs="宋体"/>
          <w:b/>
          <w:bCs/>
          <w:spacing w:val="40"/>
          <w:sz w:val="32"/>
          <w:szCs w:val="32"/>
        </w:rPr>
      </w:pPr>
    </w:p>
    <w:p w:rsidR="00FA25AF" w:rsidRPr="00FB1248" w:rsidRDefault="00FA25AF" w:rsidP="00F23286">
      <w:pPr>
        <w:tabs>
          <w:tab w:val="center" w:pos="6979"/>
        </w:tabs>
        <w:spacing w:beforeLines="50" w:before="156" w:afterLines="50" w:after="156"/>
        <w:jc w:val="center"/>
        <w:rPr>
          <w:rFonts w:ascii="宋体" w:hAnsi="宋体" w:cs="宋体"/>
          <w:b/>
          <w:bCs/>
          <w:spacing w:val="40"/>
          <w:sz w:val="44"/>
          <w:szCs w:val="44"/>
        </w:rPr>
      </w:pPr>
      <w:r w:rsidRPr="00FB1248">
        <w:rPr>
          <w:rFonts w:ascii="宋体" w:hAnsi="宋体" w:cs="宋体" w:hint="eastAsia"/>
          <w:b/>
          <w:bCs/>
          <w:spacing w:val="40"/>
          <w:sz w:val="44"/>
          <w:szCs w:val="44"/>
        </w:rPr>
        <w:t>第一部分</w:t>
      </w:r>
      <w:r w:rsidRPr="00FB1248">
        <w:rPr>
          <w:rFonts w:ascii="宋体" w:hAnsi="宋体" w:cs="宋体" w:hint="eastAsia"/>
          <w:b/>
          <w:bCs/>
          <w:spacing w:val="40"/>
          <w:sz w:val="44"/>
          <w:szCs w:val="44"/>
        </w:rPr>
        <w:t xml:space="preserve"> 201</w:t>
      </w:r>
      <w:r>
        <w:rPr>
          <w:rFonts w:ascii="宋体" w:hAnsi="宋体" w:cs="宋体"/>
          <w:b/>
          <w:bCs/>
          <w:spacing w:val="40"/>
          <w:sz w:val="44"/>
          <w:szCs w:val="44"/>
        </w:rPr>
        <w:t>9</w:t>
      </w:r>
      <w:r w:rsidRPr="00FB1248">
        <w:rPr>
          <w:rFonts w:ascii="宋体" w:hAnsi="宋体" w:cs="宋体" w:hint="eastAsia"/>
          <w:b/>
          <w:bCs/>
          <w:spacing w:val="40"/>
          <w:sz w:val="44"/>
          <w:szCs w:val="44"/>
        </w:rPr>
        <w:t>年度部门决算报表</w:t>
      </w:r>
    </w:p>
    <w:p w:rsidR="00FA25AF" w:rsidRPr="00457E97" w:rsidRDefault="00457E97" w:rsidP="00457E97">
      <w:pPr>
        <w:tabs>
          <w:tab w:val="center" w:pos="6979"/>
        </w:tabs>
        <w:rPr>
          <w:rFonts w:ascii="仿宋_GB2312" w:eastAsia="仿宋_GB2312" w:hAnsi="宋体" w:cs="宋体"/>
          <w:bCs/>
          <w:spacing w:val="40"/>
          <w:sz w:val="32"/>
          <w:szCs w:val="32"/>
        </w:rPr>
        <w:sectPr w:rsidR="00FA25AF" w:rsidRPr="00457E97" w:rsidSect="009351E9">
          <w:footerReference w:type="even" r:id="rId7"/>
          <w:footerReference w:type="default" r:id="rId8"/>
          <w:pgSz w:w="16838" w:h="11906" w:orient="landscape"/>
          <w:pgMar w:top="1134" w:right="1134" w:bottom="1134" w:left="1134" w:header="851" w:footer="992" w:gutter="0"/>
          <w:cols w:space="720"/>
          <w:docGrid w:type="linesAndChars" w:linePitch="312"/>
        </w:sectPr>
      </w:pPr>
      <w:r>
        <w:rPr>
          <w:rFonts w:ascii="宋体" w:hAnsi="宋体" w:cs="宋体" w:hint="eastAsia"/>
          <w:b/>
          <w:bCs/>
          <w:spacing w:val="40"/>
          <w:sz w:val="32"/>
          <w:szCs w:val="32"/>
        </w:rPr>
        <w:t xml:space="preserve">   </w:t>
      </w:r>
      <w:r w:rsidRPr="00457E97">
        <w:rPr>
          <w:rFonts w:ascii="仿宋_GB2312" w:eastAsia="仿宋_GB2312" w:hAnsi="宋体" w:cs="宋体" w:hint="eastAsia"/>
          <w:bCs/>
          <w:spacing w:val="40"/>
          <w:sz w:val="32"/>
          <w:szCs w:val="32"/>
        </w:rPr>
        <w:t>（报表详见附件）</w:t>
      </w:r>
      <w:r w:rsidR="00FA25AF" w:rsidRPr="00457E97">
        <w:rPr>
          <w:rFonts w:ascii="仿宋_GB2312" w:eastAsia="仿宋_GB2312" w:hAnsi="宋体" w:cs="宋体" w:hint="eastAsia"/>
          <w:bCs/>
          <w:spacing w:val="40"/>
          <w:sz w:val="32"/>
          <w:szCs w:val="32"/>
        </w:rPr>
        <w:br w:type="page"/>
      </w:r>
    </w:p>
    <w:p w:rsidR="00FA25AF" w:rsidRPr="00FB1248" w:rsidRDefault="00FA25AF" w:rsidP="00F23286">
      <w:pPr>
        <w:tabs>
          <w:tab w:val="center" w:pos="6979"/>
        </w:tabs>
        <w:spacing w:beforeLines="50" w:before="156" w:afterLines="50" w:after="156"/>
        <w:rPr>
          <w:rFonts w:ascii="宋体" w:hAnsi="宋体" w:cs="宋体"/>
          <w:b/>
          <w:bCs/>
          <w:spacing w:val="40"/>
          <w:sz w:val="32"/>
          <w:szCs w:val="32"/>
        </w:rPr>
      </w:pPr>
    </w:p>
    <w:p w:rsidR="00FA25AF" w:rsidRPr="00FB1248" w:rsidRDefault="00FA25AF" w:rsidP="00F23286">
      <w:pPr>
        <w:tabs>
          <w:tab w:val="center" w:pos="6979"/>
        </w:tabs>
        <w:spacing w:beforeLines="50" w:before="156" w:afterLines="50" w:after="156"/>
        <w:jc w:val="center"/>
        <w:rPr>
          <w:rFonts w:ascii="宋体" w:hAnsi="宋体"/>
          <w:b/>
          <w:sz w:val="32"/>
          <w:szCs w:val="32"/>
        </w:rPr>
      </w:pPr>
      <w:r w:rsidRPr="00FB1248">
        <w:rPr>
          <w:rFonts w:ascii="宋体" w:hAnsi="宋体" w:cs="宋体" w:hint="eastAsia"/>
          <w:b/>
          <w:bCs/>
          <w:spacing w:val="40"/>
          <w:sz w:val="32"/>
          <w:szCs w:val="32"/>
        </w:rPr>
        <w:t>第二部分</w:t>
      </w:r>
      <w:r w:rsidRPr="00FB1248">
        <w:rPr>
          <w:rFonts w:ascii="宋体" w:hAnsi="宋体" w:cs="宋体" w:hint="eastAsia"/>
          <w:b/>
          <w:bCs/>
          <w:spacing w:val="40"/>
          <w:sz w:val="32"/>
          <w:szCs w:val="32"/>
        </w:rPr>
        <w:t xml:space="preserve"> </w:t>
      </w:r>
      <w:r w:rsidRPr="00FB1248">
        <w:rPr>
          <w:rFonts w:ascii="宋体" w:hAnsi="宋体" w:hint="eastAsia"/>
          <w:b/>
          <w:spacing w:val="40"/>
          <w:sz w:val="32"/>
          <w:szCs w:val="32"/>
        </w:rPr>
        <w:t>201</w:t>
      </w:r>
      <w:r>
        <w:rPr>
          <w:rFonts w:ascii="宋体" w:hAnsi="宋体"/>
          <w:b/>
          <w:spacing w:val="40"/>
          <w:sz w:val="32"/>
          <w:szCs w:val="32"/>
        </w:rPr>
        <w:t>9</w:t>
      </w:r>
      <w:r w:rsidRPr="00FB1248">
        <w:rPr>
          <w:rFonts w:ascii="宋体" w:hAnsi="宋体" w:hint="eastAsia"/>
          <w:b/>
          <w:spacing w:val="40"/>
          <w:sz w:val="32"/>
          <w:szCs w:val="32"/>
        </w:rPr>
        <w:t>年度部门决算说明</w:t>
      </w:r>
    </w:p>
    <w:p w:rsidR="00FA25AF" w:rsidRPr="00FB1248" w:rsidRDefault="00FA25AF" w:rsidP="00FA25AF">
      <w:pPr>
        <w:tabs>
          <w:tab w:val="center" w:pos="6979"/>
        </w:tabs>
        <w:spacing w:line="580" w:lineRule="exact"/>
        <w:ind w:firstLineChars="196" w:firstLine="551"/>
        <w:rPr>
          <w:rFonts w:ascii="黑体" w:eastAsia="黑体"/>
          <w:b/>
          <w:sz w:val="28"/>
          <w:szCs w:val="28"/>
        </w:rPr>
      </w:pPr>
      <w:r w:rsidRPr="00FB1248">
        <w:rPr>
          <w:rFonts w:ascii="黑体" w:eastAsia="黑体" w:hint="eastAsia"/>
          <w:b/>
          <w:sz w:val="28"/>
          <w:szCs w:val="28"/>
        </w:rPr>
        <w:t>一、部门基本情况</w:t>
      </w:r>
    </w:p>
    <w:p w:rsidR="00FA25AF" w:rsidRDefault="00FA25AF" w:rsidP="00FA25AF">
      <w:pPr>
        <w:tabs>
          <w:tab w:val="center" w:pos="6979"/>
        </w:tabs>
        <w:spacing w:line="580" w:lineRule="exact"/>
        <w:ind w:firstLineChars="150" w:firstLine="420"/>
        <w:rPr>
          <w:rFonts w:ascii="仿宋_GB2312" w:eastAsia="仿宋_GB2312"/>
          <w:sz w:val="28"/>
          <w:szCs w:val="28"/>
        </w:rPr>
      </w:pPr>
      <w:r w:rsidRPr="00FB1248">
        <w:rPr>
          <w:rFonts w:ascii="仿宋_GB2312" w:eastAsia="仿宋_GB2312" w:hint="eastAsia"/>
          <w:sz w:val="28"/>
          <w:szCs w:val="28"/>
        </w:rPr>
        <w:t>（一）部门机构</w:t>
      </w:r>
      <w:r w:rsidRPr="00FB1248">
        <w:rPr>
          <w:rFonts w:ascii="仿宋_GB2312" w:eastAsia="仿宋_GB2312"/>
          <w:sz w:val="28"/>
          <w:szCs w:val="28"/>
        </w:rPr>
        <w:t>设置、</w:t>
      </w:r>
      <w:r w:rsidRPr="00FB1248">
        <w:rPr>
          <w:rFonts w:ascii="仿宋_GB2312" w:eastAsia="仿宋_GB2312" w:hint="eastAsia"/>
          <w:sz w:val="28"/>
          <w:szCs w:val="28"/>
        </w:rPr>
        <w:t>职责</w:t>
      </w:r>
      <w:r>
        <w:rPr>
          <w:rFonts w:ascii="仿宋_GB2312" w:eastAsia="仿宋_GB2312" w:hint="eastAsia"/>
          <w:sz w:val="28"/>
          <w:szCs w:val="28"/>
        </w:rPr>
        <w:t>（需公开</w:t>
      </w:r>
      <w:r>
        <w:rPr>
          <w:rFonts w:ascii="仿宋_GB2312" w:eastAsia="仿宋_GB2312"/>
          <w:sz w:val="28"/>
          <w:szCs w:val="28"/>
        </w:rPr>
        <w:t>内设机构数量</w:t>
      </w:r>
      <w:r>
        <w:rPr>
          <w:rFonts w:ascii="仿宋_GB2312" w:eastAsia="仿宋_GB2312" w:hint="eastAsia"/>
          <w:sz w:val="28"/>
          <w:szCs w:val="28"/>
        </w:rPr>
        <w:t>和</w:t>
      </w:r>
      <w:r>
        <w:rPr>
          <w:rFonts w:ascii="仿宋_GB2312" w:eastAsia="仿宋_GB2312"/>
          <w:sz w:val="28"/>
          <w:szCs w:val="28"/>
        </w:rPr>
        <w:t>下属单位</w:t>
      </w:r>
      <w:r>
        <w:rPr>
          <w:rFonts w:ascii="仿宋_GB2312" w:eastAsia="仿宋_GB2312" w:hint="eastAsia"/>
          <w:sz w:val="28"/>
          <w:szCs w:val="28"/>
        </w:rPr>
        <w:t>数量</w:t>
      </w:r>
      <w:r>
        <w:rPr>
          <w:rFonts w:ascii="仿宋_GB2312" w:eastAsia="仿宋_GB2312"/>
          <w:sz w:val="28"/>
          <w:szCs w:val="28"/>
        </w:rPr>
        <w:t>及名称）</w:t>
      </w:r>
    </w:p>
    <w:p w:rsidR="00577982" w:rsidRPr="00577982" w:rsidRDefault="00577982" w:rsidP="00577982">
      <w:pPr>
        <w:tabs>
          <w:tab w:val="center" w:pos="6979"/>
        </w:tabs>
        <w:spacing w:line="580" w:lineRule="exact"/>
        <w:ind w:firstLineChars="150" w:firstLine="420"/>
        <w:rPr>
          <w:rFonts w:ascii="仿宋_GB2312" w:eastAsia="仿宋_GB2312" w:cs="Times New Roman"/>
          <w:sz w:val="28"/>
          <w:szCs w:val="28"/>
        </w:rPr>
      </w:pPr>
      <w:r w:rsidRPr="00577982">
        <w:rPr>
          <w:rFonts w:ascii="仿宋_GB2312" w:eastAsia="仿宋_GB2312" w:cs="Times New Roman" w:hint="eastAsia"/>
          <w:sz w:val="28"/>
          <w:szCs w:val="28"/>
        </w:rPr>
        <w:t>（1）部门职责</w:t>
      </w:r>
    </w:p>
    <w:p w:rsidR="00577982" w:rsidRPr="00577982" w:rsidRDefault="00577982" w:rsidP="00577982">
      <w:pPr>
        <w:tabs>
          <w:tab w:val="center" w:pos="6979"/>
        </w:tabs>
        <w:spacing w:line="580" w:lineRule="exact"/>
        <w:ind w:firstLineChars="150" w:firstLine="420"/>
        <w:rPr>
          <w:rFonts w:ascii="仿宋_GB2312" w:eastAsia="仿宋_GB2312" w:cs="Times New Roman"/>
          <w:sz w:val="28"/>
          <w:szCs w:val="28"/>
        </w:rPr>
      </w:pPr>
      <w:r w:rsidRPr="00577982">
        <w:rPr>
          <w:rFonts w:ascii="仿宋_GB2312" w:eastAsia="仿宋_GB2312" w:cs="Times New Roman" w:hint="eastAsia"/>
          <w:sz w:val="28"/>
          <w:szCs w:val="28"/>
        </w:rPr>
        <w:t>北京化学工业集团有限责任公司所属事业单位主要职责：一是职前教育、职后培训、职业技能培训鉴定、职业需求预测、就业服务为一体，以培养高级工、技师、高级技师为主要任务的综合性职业教育培训基地；二是为职工提供职业病防治保障、为人民健康提供医疗与护理保健服务；三是负责破产关停企业以及改制为非公有制企业离休干部的管理与服务工作。</w:t>
      </w:r>
    </w:p>
    <w:p w:rsidR="00577982" w:rsidRPr="00577982" w:rsidRDefault="00577982" w:rsidP="00577982">
      <w:pPr>
        <w:tabs>
          <w:tab w:val="center" w:pos="6979"/>
        </w:tabs>
        <w:spacing w:line="580" w:lineRule="exact"/>
        <w:ind w:firstLineChars="150" w:firstLine="420"/>
        <w:rPr>
          <w:rFonts w:ascii="仿宋_GB2312" w:eastAsia="仿宋_GB2312" w:cs="Times New Roman"/>
          <w:sz w:val="28"/>
          <w:szCs w:val="28"/>
        </w:rPr>
      </w:pPr>
      <w:r w:rsidRPr="00577982">
        <w:rPr>
          <w:rFonts w:ascii="仿宋_GB2312" w:eastAsia="仿宋_GB2312" w:cs="Times New Roman" w:hint="eastAsia"/>
          <w:sz w:val="28"/>
          <w:szCs w:val="28"/>
        </w:rPr>
        <w:t>（2）部门预算单位构成</w:t>
      </w:r>
    </w:p>
    <w:p w:rsidR="00577982" w:rsidRPr="00577982" w:rsidRDefault="00577982" w:rsidP="00577982">
      <w:pPr>
        <w:tabs>
          <w:tab w:val="center" w:pos="6979"/>
        </w:tabs>
        <w:spacing w:line="580" w:lineRule="exact"/>
        <w:ind w:firstLineChars="150" w:firstLine="420"/>
        <w:rPr>
          <w:rFonts w:ascii="仿宋_GB2312" w:eastAsia="仿宋_GB2312" w:cs="Times New Roman"/>
          <w:sz w:val="28"/>
          <w:szCs w:val="28"/>
        </w:rPr>
      </w:pPr>
      <w:r w:rsidRPr="00577982">
        <w:rPr>
          <w:rFonts w:ascii="仿宋_GB2312" w:eastAsia="仿宋_GB2312" w:cs="Times New Roman" w:hint="eastAsia"/>
          <w:sz w:val="28"/>
          <w:szCs w:val="28"/>
        </w:rPr>
        <w:t>北京化学工业集团有限责任公司所属事业单位3家：</w:t>
      </w:r>
    </w:p>
    <w:p w:rsidR="00577982" w:rsidRPr="00577982" w:rsidRDefault="00577982" w:rsidP="00577982">
      <w:pPr>
        <w:tabs>
          <w:tab w:val="center" w:pos="6979"/>
        </w:tabs>
        <w:spacing w:line="580" w:lineRule="exact"/>
        <w:ind w:firstLineChars="150" w:firstLine="420"/>
        <w:rPr>
          <w:rFonts w:ascii="仿宋_GB2312" w:eastAsia="仿宋_GB2312" w:cs="Times New Roman"/>
          <w:sz w:val="28"/>
          <w:szCs w:val="28"/>
        </w:rPr>
      </w:pPr>
      <w:r w:rsidRPr="00577982">
        <w:rPr>
          <w:rFonts w:ascii="仿宋_GB2312" w:eastAsia="仿宋_GB2312" w:cs="Times New Roman" w:hint="eastAsia"/>
          <w:sz w:val="28"/>
          <w:szCs w:val="28"/>
        </w:rPr>
        <w:t>1.北京市工业技师学院</w:t>
      </w:r>
    </w:p>
    <w:p w:rsidR="00577982" w:rsidRPr="00577982" w:rsidRDefault="00577982" w:rsidP="00577982">
      <w:pPr>
        <w:tabs>
          <w:tab w:val="center" w:pos="6979"/>
        </w:tabs>
        <w:spacing w:line="580" w:lineRule="exact"/>
        <w:ind w:firstLineChars="150" w:firstLine="420"/>
        <w:rPr>
          <w:rFonts w:ascii="仿宋_GB2312" w:eastAsia="仿宋_GB2312" w:cs="Times New Roman"/>
          <w:sz w:val="28"/>
          <w:szCs w:val="28"/>
        </w:rPr>
      </w:pPr>
      <w:r w:rsidRPr="00577982">
        <w:rPr>
          <w:rFonts w:ascii="仿宋_GB2312" w:eastAsia="仿宋_GB2312" w:cs="Times New Roman" w:hint="eastAsia"/>
          <w:sz w:val="28"/>
          <w:szCs w:val="28"/>
        </w:rPr>
        <w:t>2.北京市化工职业病防治院</w:t>
      </w:r>
    </w:p>
    <w:p w:rsidR="00577982" w:rsidRPr="00FB1248" w:rsidRDefault="00577982" w:rsidP="00385A87">
      <w:pPr>
        <w:tabs>
          <w:tab w:val="center" w:pos="6979"/>
        </w:tabs>
        <w:spacing w:line="580" w:lineRule="exact"/>
        <w:ind w:firstLineChars="150" w:firstLine="420"/>
        <w:rPr>
          <w:rFonts w:ascii="仿宋_GB2312" w:eastAsia="仿宋_GB2312"/>
          <w:sz w:val="28"/>
          <w:szCs w:val="28"/>
        </w:rPr>
      </w:pPr>
      <w:r w:rsidRPr="00577982">
        <w:rPr>
          <w:rFonts w:ascii="仿宋_GB2312" w:eastAsia="仿宋_GB2312" w:cs="Times New Roman" w:hint="eastAsia"/>
          <w:sz w:val="28"/>
          <w:szCs w:val="28"/>
        </w:rPr>
        <w:lastRenderedPageBreak/>
        <w:t>3.北京化学工业集团有限责任公司离休干部管理服务中心</w:t>
      </w:r>
    </w:p>
    <w:p w:rsidR="00FA25AF" w:rsidRDefault="00FA25AF" w:rsidP="00FA25AF">
      <w:pPr>
        <w:tabs>
          <w:tab w:val="center" w:pos="6979"/>
        </w:tabs>
        <w:spacing w:line="580" w:lineRule="exact"/>
        <w:ind w:firstLineChars="150" w:firstLine="420"/>
        <w:rPr>
          <w:rFonts w:ascii="仿宋_GB2312" w:eastAsia="仿宋_GB2312"/>
          <w:sz w:val="28"/>
          <w:szCs w:val="28"/>
        </w:rPr>
      </w:pPr>
      <w:r w:rsidRPr="00FB1248">
        <w:rPr>
          <w:rFonts w:ascii="仿宋_GB2312" w:eastAsia="仿宋_GB2312" w:hint="eastAsia"/>
          <w:sz w:val="28"/>
          <w:szCs w:val="28"/>
        </w:rPr>
        <w:t>（二）人员构成情况</w:t>
      </w:r>
    </w:p>
    <w:p w:rsidR="00FA25AF" w:rsidRDefault="00FA25AF" w:rsidP="00FA25A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本部门行政编制</w:t>
      </w:r>
      <w:r w:rsidR="00385A87">
        <w:rPr>
          <w:rFonts w:ascii="仿宋_GB2312" w:eastAsia="仿宋_GB2312" w:hint="eastAsia"/>
          <w:sz w:val="28"/>
          <w:szCs w:val="28"/>
        </w:rPr>
        <w:t>0</w:t>
      </w:r>
      <w:r>
        <w:rPr>
          <w:rFonts w:ascii="仿宋_GB2312" w:eastAsia="仿宋_GB2312" w:hint="eastAsia"/>
          <w:sz w:val="28"/>
          <w:szCs w:val="28"/>
        </w:rPr>
        <w:t>人，实有人数</w:t>
      </w:r>
      <w:r w:rsidR="00385A87">
        <w:rPr>
          <w:rFonts w:ascii="仿宋_GB2312" w:eastAsia="仿宋_GB2312" w:hint="eastAsia"/>
          <w:sz w:val="28"/>
          <w:szCs w:val="28"/>
        </w:rPr>
        <w:t>0</w:t>
      </w:r>
      <w:r>
        <w:rPr>
          <w:rFonts w:ascii="仿宋_GB2312" w:eastAsia="仿宋_GB2312" w:hint="eastAsia"/>
          <w:sz w:val="28"/>
          <w:szCs w:val="28"/>
        </w:rPr>
        <w:t>人；事业编制</w:t>
      </w:r>
      <w:r w:rsidR="00385A87">
        <w:rPr>
          <w:rFonts w:ascii="仿宋_GB2312" w:eastAsia="仿宋_GB2312" w:hint="eastAsia"/>
          <w:sz w:val="28"/>
          <w:szCs w:val="28"/>
        </w:rPr>
        <w:t>592</w:t>
      </w:r>
      <w:r>
        <w:rPr>
          <w:rFonts w:ascii="仿宋_GB2312" w:eastAsia="仿宋_GB2312" w:hint="eastAsia"/>
          <w:sz w:val="28"/>
          <w:szCs w:val="28"/>
        </w:rPr>
        <w:t>人，实有人数</w:t>
      </w:r>
      <w:r w:rsidR="00385A87">
        <w:rPr>
          <w:rFonts w:ascii="仿宋_GB2312" w:eastAsia="仿宋_GB2312" w:hint="eastAsia"/>
          <w:sz w:val="28"/>
          <w:szCs w:val="28"/>
        </w:rPr>
        <w:t>418</w:t>
      </w:r>
      <w:r>
        <w:rPr>
          <w:rFonts w:ascii="仿宋_GB2312" w:eastAsia="仿宋_GB2312" w:hint="eastAsia"/>
          <w:sz w:val="28"/>
          <w:szCs w:val="28"/>
        </w:rPr>
        <w:t>人。</w:t>
      </w:r>
    </w:p>
    <w:p w:rsidR="00FA25AF" w:rsidRPr="00FB1248" w:rsidRDefault="00FA25AF" w:rsidP="00FA25AF">
      <w:pPr>
        <w:tabs>
          <w:tab w:val="center" w:pos="6979"/>
        </w:tabs>
        <w:spacing w:line="580" w:lineRule="exact"/>
        <w:rPr>
          <w:rFonts w:ascii="黑体" w:eastAsia="黑体"/>
          <w:b/>
          <w:sz w:val="28"/>
          <w:szCs w:val="28"/>
        </w:rPr>
      </w:pPr>
      <w:r w:rsidRPr="00FB1248">
        <w:rPr>
          <w:rFonts w:ascii="仿宋_GB2312" w:eastAsia="仿宋_GB2312" w:hint="eastAsia"/>
          <w:b/>
          <w:sz w:val="32"/>
          <w:szCs w:val="32"/>
        </w:rPr>
        <w:t xml:space="preserve">   </w:t>
      </w:r>
      <w:r w:rsidRPr="00FB1248">
        <w:rPr>
          <w:rFonts w:ascii="黑体" w:eastAsia="黑体" w:hint="eastAsia"/>
          <w:b/>
          <w:sz w:val="28"/>
          <w:szCs w:val="28"/>
        </w:rPr>
        <w:t>二、收入支出决算总体情况说明</w:t>
      </w:r>
    </w:p>
    <w:p w:rsidR="00FA25AF" w:rsidRPr="00FB1248" w:rsidRDefault="00FA25AF" w:rsidP="00FA25AF">
      <w:pPr>
        <w:tabs>
          <w:tab w:val="center" w:pos="6979"/>
        </w:tabs>
        <w:spacing w:line="580" w:lineRule="exact"/>
        <w:ind w:firstLine="570"/>
        <w:rPr>
          <w:rFonts w:ascii="仿宋_GB2312" w:eastAsia="仿宋_GB2312"/>
          <w:sz w:val="28"/>
          <w:szCs w:val="28"/>
        </w:rPr>
      </w:pPr>
      <w:r w:rsidRPr="00FB1248">
        <w:rPr>
          <w:rFonts w:ascii="仿宋_GB2312" w:eastAsia="仿宋_GB2312" w:hint="eastAsia"/>
          <w:sz w:val="28"/>
          <w:szCs w:val="28"/>
        </w:rPr>
        <w:t>201</w:t>
      </w:r>
      <w:r>
        <w:rPr>
          <w:rFonts w:ascii="仿宋_GB2312" w:eastAsia="仿宋_GB2312"/>
          <w:sz w:val="28"/>
          <w:szCs w:val="28"/>
        </w:rPr>
        <w:t>9</w:t>
      </w:r>
      <w:r w:rsidRPr="00FB1248">
        <w:rPr>
          <w:rFonts w:ascii="仿宋_GB2312" w:eastAsia="仿宋_GB2312" w:hint="eastAsia"/>
          <w:sz w:val="28"/>
          <w:szCs w:val="28"/>
        </w:rPr>
        <w:t>年度收、</w:t>
      </w:r>
      <w:r w:rsidRPr="00FB1248">
        <w:rPr>
          <w:rFonts w:ascii="仿宋_GB2312" w:eastAsia="仿宋_GB2312"/>
          <w:sz w:val="28"/>
          <w:szCs w:val="28"/>
        </w:rPr>
        <w:t>支</w:t>
      </w:r>
      <w:r w:rsidRPr="00FB1248">
        <w:rPr>
          <w:rFonts w:ascii="仿宋_GB2312" w:eastAsia="仿宋_GB2312" w:hint="eastAsia"/>
          <w:sz w:val="28"/>
          <w:szCs w:val="28"/>
        </w:rPr>
        <w:t>总计</w:t>
      </w:r>
      <w:r w:rsidR="00ED6AFF">
        <w:rPr>
          <w:rFonts w:ascii="仿宋_GB2312" w:eastAsia="仿宋_GB2312" w:hint="eastAsia"/>
          <w:sz w:val="28"/>
          <w:szCs w:val="28"/>
        </w:rPr>
        <w:t>4</w:t>
      </w:r>
      <w:r w:rsidR="00ED6AFF">
        <w:rPr>
          <w:rFonts w:ascii="仿宋_GB2312" w:eastAsia="仿宋_GB2312"/>
          <w:sz w:val="28"/>
          <w:szCs w:val="28"/>
        </w:rPr>
        <w:t>3649.28</w:t>
      </w:r>
      <w:r w:rsidRPr="00FB1248">
        <w:rPr>
          <w:rFonts w:ascii="仿宋_GB2312" w:eastAsia="仿宋_GB2312" w:hint="eastAsia"/>
          <w:sz w:val="28"/>
          <w:szCs w:val="28"/>
        </w:rPr>
        <w:t>万元，</w:t>
      </w:r>
      <w:r w:rsidR="00ED6AFF" w:rsidRPr="00FB1248">
        <w:rPr>
          <w:rFonts w:ascii="仿宋_GB2312" w:eastAsia="仿宋_GB2312"/>
          <w:sz w:val="28"/>
          <w:szCs w:val="28"/>
        </w:rPr>
        <w:t>比上年增加</w:t>
      </w:r>
      <w:r w:rsidR="00ED6AFF">
        <w:rPr>
          <w:rFonts w:ascii="仿宋_GB2312" w:eastAsia="仿宋_GB2312" w:hint="eastAsia"/>
          <w:sz w:val="28"/>
          <w:szCs w:val="28"/>
        </w:rPr>
        <w:t>3</w:t>
      </w:r>
      <w:r w:rsidR="00ED6AFF">
        <w:rPr>
          <w:rFonts w:ascii="仿宋_GB2312" w:eastAsia="仿宋_GB2312"/>
          <w:sz w:val="28"/>
          <w:szCs w:val="28"/>
        </w:rPr>
        <w:t>200.04</w:t>
      </w:r>
      <w:r w:rsidR="00ED6AFF" w:rsidRPr="00FB1248">
        <w:rPr>
          <w:rFonts w:ascii="仿宋_GB2312" w:eastAsia="仿宋_GB2312" w:hint="eastAsia"/>
          <w:sz w:val="28"/>
          <w:szCs w:val="28"/>
        </w:rPr>
        <w:t>万元，增长</w:t>
      </w:r>
      <w:r w:rsidR="00ED6AFF">
        <w:rPr>
          <w:rFonts w:ascii="仿宋_GB2312" w:eastAsia="仿宋_GB2312" w:hint="eastAsia"/>
          <w:sz w:val="28"/>
          <w:szCs w:val="28"/>
        </w:rPr>
        <w:t>7</w:t>
      </w:r>
      <w:r w:rsidR="00ED6AFF">
        <w:rPr>
          <w:rFonts w:ascii="仿宋_GB2312" w:eastAsia="仿宋_GB2312"/>
          <w:sz w:val="28"/>
          <w:szCs w:val="28"/>
        </w:rPr>
        <w:t>.9</w:t>
      </w:r>
      <w:r w:rsidR="00ED6AFF" w:rsidRPr="00FB1248">
        <w:rPr>
          <w:rFonts w:ascii="仿宋_GB2312" w:eastAsia="仿宋_GB2312" w:hint="eastAsia"/>
          <w:sz w:val="28"/>
          <w:szCs w:val="28"/>
        </w:rPr>
        <w:t>%。</w:t>
      </w:r>
    </w:p>
    <w:p w:rsidR="00FA25AF" w:rsidRPr="00FB1248" w:rsidRDefault="00FA25AF" w:rsidP="00FA25AF">
      <w:pPr>
        <w:tabs>
          <w:tab w:val="center" w:pos="6979"/>
        </w:tabs>
        <w:spacing w:line="580" w:lineRule="exact"/>
        <w:ind w:firstLine="570"/>
        <w:rPr>
          <w:rFonts w:ascii="仿宋_GB2312" w:eastAsia="仿宋_GB2312"/>
          <w:sz w:val="28"/>
          <w:szCs w:val="28"/>
        </w:rPr>
      </w:pPr>
      <w:r w:rsidRPr="00FB1248">
        <w:rPr>
          <w:rFonts w:ascii="仿宋_GB2312" w:eastAsia="仿宋_GB2312" w:hint="eastAsia"/>
          <w:sz w:val="28"/>
          <w:szCs w:val="28"/>
        </w:rPr>
        <w:t>（一</w:t>
      </w:r>
      <w:r w:rsidRPr="00FB1248">
        <w:rPr>
          <w:rFonts w:ascii="仿宋_GB2312" w:eastAsia="仿宋_GB2312"/>
          <w:sz w:val="28"/>
          <w:szCs w:val="28"/>
        </w:rPr>
        <w:t>）</w:t>
      </w:r>
      <w:r w:rsidRPr="00FB1248">
        <w:rPr>
          <w:rFonts w:ascii="仿宋_GB2312" w:eastAsia="仿宋_GB2312" w:hint="eastAsia"/>
          <w:sz w:val="28"/>
          <w:szCs w:val="28"/>
        </w:rPr>
        <w:t>收入决算</w:t>
      </w:r>
      <w:r w:rsidRPr="00FB1248">
        <w:rPr>
          <w:rFonts w:ascii="仿宋_GB2312" w:eastAsia="仿宋_GB2312"/>
          <w:sz w:val="28"/>
          <w:szCs w:val="28"/>
        </w:rPr>
        <w:t>说明</w:t>
      </w:r>
    </w:p>
    <w:p w:rsidR="00FA25AF" w:rsidRPr="00FB1248" w:rsidRDefault="00661753" w:rsidP="00661753">
      <w:pPr>
        <w:tabs>
          <w:tab w:val="center" w:pos="6979"/>
        </w:tabs>
        <w:spacing w:line="580" w:lineRule="exact"/>
        <w:ind w:firstLine="570"/>
        <w:rPr>
          <w:rFonts w:ascii="仿宋_GB2312" w:eastAsia="仿宋_GB2312"/>
          <w:sz w:val="28"/>
          <w:szCs w:val="28"/>
        </w:rPr>
      </w:pPr>
      <w:r w:rsidRPr="00661753">
        <w:rPr>
          <w:rFonts w:ascii="仿宋_GB2312" w:eastAsia="仿宋_GB2312" w:hint="eastAsia"/>
          <w:sz w:val="28"/>
          <w:szCs w:val="28"/>
        </w:rPr>
        <w:t>201</w:t>
      </w:r>
      <w:r w:rsidRPr="00661753">
        <w:rPr>
          <w:rFonts w:ascii="仿宋_GB2312" w:eastAsia="仿宋_GB2312"/>
          <w:sz w:val="28"/>
          <w:szCs w:val="28"/>
        </w:rPr>
        <w:t>9</w:t>
      </w:r>
      <w:r w:rsidRPr="00661753">
        <w:rPr>
          <w:rFonts w:ascii="仿宋_GB2312" w:eastAsia="仿宋_GB2312" w:hint="eastAsia"/>
          <w:sz w:val="28"/>
          <w:szCs w:val="28"/>
        </w:rPr>
        <w:t>年度本年收入合计4</w:t>
      </w:r>
      <w:r w:rsidRPr="00661753">
        <w:rPr>
          <w:rFonts w:ascii="仿宋_GB2312" w:eastAsia="仿宋_GB2312"/>
          <w:sz w:val="28"/>
          <w:szCs w:val="28"/>
        </w:rPr>
        <w:t>3490.52</w:t>
      </w:r>
      <w:r w:rsidRPr="00661753">
        <w:rPr>
          <w:rFonts w:ascii="仿宋_GB2312" w:eastAsia="仿宋_GB2312" w:hint="eastAsia"/>
          <w:sz w:val="28"/>
          <w:szCs w:val="28"/>
        </w:rPr>
        <w:t>万元，</w:t>
      </w:r>
      <w:r w:rsidRPr="00661753">
        <w:rPr>
          <w:rFonts w:ascii="仿宋_GB2312" w:eastAsia="仿宋_GB2312"/>
          <w:sz w:val="28"/>
          <w:szCs w:val="28"/>
        </w:rPr>
        <w:t>比上年增加</w:t>
      </w:r>
      <w:r w:rsidRPr="00661753">
        <w:rPr>
          <w:rFonts w:ascii="仿宋_GB2312" w:eastAsia="仿宋_GB2312" w:hint="eastAsia"/>
          <w:sz w:val="28"/>
          <w:szCs w:val="28"/>
        </w:rPr>
        <w:t>4</w:t>
      </w:r>
      <w:r w:rsidRPr="00661753">
        <w:rPr>
          <w:rFonts w:ascii="仿宋_GB2312" w:eastAsia="仿宋_GB2312"/>
          <w:sz w:val="28"/>
          <w:szCs w:val="28"/>
        </w:rPr>
        <w:t>378.4</w:t>
      </w:r>
      <w:r w:rsidRPr="00661753">
        <w:rPr>
          <w:rFonts w:ascii="仿宋_GB2312" w:eastAsia="仿宋_GB2312" w:hint="eastAsia"/>
          <w:sz w:val="28"/>
          <w:szCs w:val="28"/>
        </w:rPr>
        <w:t>万元，增长1</w:t>
      </w:r>
      <w:r w:rsidRPr="00661753">
        <w:rPr>
          <w:rFonts w:ascii="仿宋_GB2312" w:eastAsia="仿宋_GB2312"/>
          <w:sz w:val="28"/>
          <w:szCs w:val="28"/>
        </w:rPr>
        <w:t>1.2</w:t>
      </w:r>
      <w:r w:rsidRPr="00661753">
        <w:rPr>
          <w:rFonts w:ascii="仿宋_GB2312" w:eastAsia="仿宋_GB2312" w:hint="eastAsia"/>
          <w:sz w:val="28"/>
          <w:szCs w:val="28"/>
        </w:rPr>
        <w:t>%，其中：财政拨款收入2</w:t>
      </w:r>
      <w:r w:rsidRPr="00661753">
        <w:rPr>
          <w:rFonts w:ascii="仿宋_GB2312" w:eastAsia="仿宋_GB2312"/>
          <w:sz w:val="28"/>
          <w:szCs w:val="28"/>
        </w:rPr>
        <w:t>6900.64</w:t>
      </w:r>
      <w:r w:rsidRPr="00661753">
        <w:rPr>
          <w:rFonts w:ascii="仿宋_GB2312" w:eastAsia="仿宋_GB2312" w:hint="eastAsia"/>
          <w:sz w:val="28"/>
          <w:szCs w:val="28"/>
        </w:rPr>
        <w:t>万元，占收入合计的</w:t>
      </w:r>
      <w:r w:rsidRPr="00661753">
        <w:rPr>
          <w:rFonts w:ascii="仿宋_GB2312" w:eastAsia="仿宋_GB2312"/>
          <w:sz w:val="28"/>
          <w:szCs w:val="28"/>
        </w:rPr>
        <w:t>61.85</w:t>
      </w:r>
      <w:r w:rsidRPr="00661753">
        <w:rPr>
          <w:rFonts w:ascii="仿宋_GB2312" w:eastAsia="仿宋_GB2312" w:hint="eastAsia"/>
          <w:sz w:val="28"/>
          <w:szCs w:val="28"/>
        </w:rPr>
        <w:t>%；上级补助收入2</w:t>
      </w:r>
      <w:r w:rsidRPr="00661753">
        <w:rPr>
          <w:rFonts w:ascii="仿宋_GB2312" w:eastAsia="仿宋_GB2312"/>
          <w:sz w:val="28"/>
          <w:szCs w:val="28"/>
        </w:rPr>
        <w:t>48.52</w:t>
      </w:r>
      <w:r w:rsidRPr="00661753">
        <w:rPr>
          <w:rFonts w:ascii="仿宋_GB2312" w:eastAsia="仿宋_GB2312" w:hint="eastAsia"/>
          <w:sz w:val="28"/>
          <w:szCs w:val="28"/>
        </w:rPr>
        <w:t>万元，占收入合计的0</w:t>
      </w:r>
      <w:r w:rsidRPr="00661753">
        <w:rPr>
          <w:rFonts w:ascii="仿宋_GB2312" w:eastAsia="仿宋_GB2312"/>
          <w:sz w:val="28"/>
          <w:szCs w:val="28"/>
        </w:rPr>
        <w:t>.57</w:t>
      </w:r>
      <w:r w:rsidRPr="00661753">
        <w:rPr>
          <w:rFonts w:ascii="仿宋_GB2312" w:eastAsia="仿宋_GB2312" w:hint="eastAsia"/>
          <w:sz w:val="28"/>
          <w:szCs w:val="28"/>
        </w:rPr>
        <w:t>%；事业收入1</w:t>
      </w:r>
      <w:r w:rsidRPr="00661753">
        <w:rPr>
          <w:rFonts w:ascii="仿宋_GB2312" w:eastAsia="仿宋_GB2312"/>
          <w:sz w:val="28"/>
          <w:szCs w:val="28"/>
        </w:rPr>
        <w:t>5364.73</w:t>
      </w:r>
      <w:r w:rsidRPr="00661753">
        <w:rPr>
          <w:rFonts w:ascii="仿宋_GB2312" w:eastAsia="仿宋_GB2312" w:hint="eastAsia"/>
          <w:sz w:val="28"/>
          <w:szCs w:val="28"/>
        </w:rPr>
        <w:t>万元，占收入合计的3</w:t>
      </w:r>
      <w:r w:rsidRPr="00661753">
        <w:rPr>
          <w:rFonts w:ascii="仿宋_GB2312" w:eastAsia="仿宋_GB2312"/>
          <w:sz w:val="28"/>
          <w:szCs w:val="28"/>
        </w:rPr>
        <w:t>5.33</w:t>
      </w:r>
      <w:r w:rsidRPr="00661753">
        <w:rPr>
          <w:rFonts w:ascii="仿宋_GB2312" w:eastAsia="仿宋_GB2312" w:hint="eastAsia"/>
          <w:sz w:val="28"/>
          <w:szCs w:val="28"/>
        </w:rPr>
        <w:t>%；经营收入9</w:t>
      </w:r>
      <w:r w:rsidRPr="00661753">
        <w:rPr>
          <w:rFonts w:ascii="仿宋_GB2312" w:eastAsia="仿宋_GB2312"/>
          <w:sz w:val="28"/>
          <w:szCs w:val="28"/>
        </w:rPr>
        <w:t>03.83</w:t>
      </w:r>
      <w:r w:rsidRPr="00661753">
        <w:rPr>
          <w:rFonts w:ascii="仿宋_GB2312" w:eastAsia="仿宋_GB2312" w:hint="eastAsia"/>
          <w:sz w:val="28"/>
          <w:szCs w:val="28"/>
        </w:rPr>
        <w:t>万元，占收入合计的2</w:t>
      </w:r>
      <w:r w:rsidRPr="00661753">
        <w:rPr>
          <w:rFonts w:ascii="仿宋_GB2312" w:eastAsia="仿宋_GB2312"/>
          <w:sz w:val="28"/>
          <w:szCs w:val="28"/>
        </w:rPr>
        <w:t>.08</w:t>
      </w:r>
      <w:r w:rsidRPr="00661753">
        <w:rPr>
          <w:rFonts w:ascii="仿宋_GB2312" w:eastAsia="仿宋_GB2312" w:hint="eastAsia"/>
          <w:sz w:val="28"/>
          <w:szCs w:val="28"/>
        </w:rPr>
        <w:t>%；附属单位上缴收入0万元，占收入合计的0%；其他收入7</w:t>
      </w:r>
      <w:r w:rsidRPr="00661753">
        <w:rPr>
          <w:rFonts w:ascii="仿宋_GB2312" w:eastAsia="仿宋_GB2312"/>
          <w:sz w:val="28"/>
          <w:szCs w:val="28"/>
        </w:rPr>
        <w:t>2.8</w:t>
      </w:r>
      <w:r w:rsidRPr="00661753">
        <w:rPr>
          <w:rFonts w:ascii="仿宋_GB2312" w:eastAsia="仿宋_GB2312" w:hint="eastAsia"/>
          <w:sz w:val="28"/>
          <w:szCs w:val="28"/>
        </w:rPr>
        <w:t>万元，占收入合计的0</w:t>
      </w:r>
      <w:r w:rsidRPr="00661753">
        <w:rPr>
          <w:rFonts w:ascii="仿宋_GB2312" w:eastAsia="仿宋_GB2312"/>
          <w:sz w:val="28"/>
          <w:szCs w:val="28"/>
        </w:rPr>
        <w:t>.17</w:t>
      </w:r>
      <w:r w:rsidRPr="00661753">
        <w:rPr>
          <w:rFonts w:ascii="仿宋_GB2312" w:eastAsia="仿宋_GB2312" w:hint="eastAsia"/>
          <w:sz w:val="28"/>
          <w:szCs w:val="28"/>
        </w:rPr>
        <w:t>%。</w:t>
      </w:r>
    </w:p>
    <w:p w:rsidR="00FA25AF" w:rsidRPr="00FB1248" w:rsidRDefault="00FA25AF" w:rsidP="00FA25AF">
      <w:pPr>
        <w:tabs>
          <w:tab w:val="center" w:pos="6979"/>
        </w:tabs>
        <w:spacing w:line="580" w:lineRule="exact"/>
        <w:ind w:firstLine="570"/>
        <w:rPr>
          <w:rFonts w:ascii="仿宋_GB2312" w:eastAsia="仿宋_GB2312"/>
          <w:sz w:val="28"/>
          <w:szCs w:val="28"/>
        </w:rPr>
      </w:pPr>
      <w:r w:rsidRPr="00FB1248">
        <w:rPr>
          <w:rFonts w:ascii="仿宋_GB2312" w:eastAsia="仿宋_GB2312" w:hint="eastAsia"/>
          <w:sz w:val="28"/>
          <w:szCs w:val="28"/>
        </w:rPr>
        <w:t>（二</w:t>
      </w:r>
      <w:r w:rsidRPr="00FB1248">
        <w:rPr>
          <w:rFonts w:ascii="仿宋_GB2312" w:eastAsia="仿宋_GB2312"/>
          <w:sz w:val="28"/>
          <w:szCs w:val="28"/>
        </w:rPr>
        <w:t>）</w:t>
      </w:r>
      <w:r w:rsidRPr="00FB1248">
        <w:rPr>
          <w:rFonts w:ascii="仿宋_GB2312" w:eastAsia="仿宋_GB2312" w:hint="eastAsia"/>
          <w:sz w:val="28"/>
          <w:szCs w:val="28"/>
        </w:rPr>
        <w:t>支出决算</w:t>
      </w:r>
      <w:r w:rsidRPr="00FB1248">
        <w:rPr>
          <w:rFonts w:ascii="仿宋_GB2312" w:eastAsia="仿宋_GB2312"/>
          <w:sz w:val="28"/>
          <w:szCs w:val="28"/>
        </w:rPr>
        <w:t>说明</w:t>
      </w:r>
    </w:p>
    <w:p w:rsidR="00FA25AF" w:rsidRPr="00FB1248" w:rsidRDefault="00661753" w:rsidP="00661753">
      <w:pPr>
        <w:tabs>
          <w:tab w:val="center" w:pos="6979"/>
        </w:tabs>
        <w:spacing w:line="580" w:lineRule="exact"/>
        <w:ind w:firstLine="570"/>
        <w:rPr>
          <w:rFonts w:ascii="仿宋_GB2312" w:eastAsia="仿宋_GB2312"/>
          <w:sz w:val="28"/>
          <w:szCs w:val="28"/>
        </w:rPr>
      </w:pPr>
      <w:r w:rsidRPr="00FB1248">
        <w:rPr>
          <w:rFonts w:ascii="仿宋_GB2312" w:eastAsia="仿宋_GB2312" w:hint="eastAsia"/>
          <w:sz w:val="28"/>
          <w:szCs w:val="28"/>
        </w:rPr>
        <w:lastRenderedPageBreak/>
        <w:t>201</w:t>
      </w:r>
      <w:r>
        <w:rPr>
          <w:rFonts w:ascii="仿宋_GB2312" w:eastAsia="仿宋_GB2312"/>
          <w:sz w:val="28"/>
          <w:szCs w:val="28"/>
        </w:rPr>
        <w:t>9</w:t>
      </w:r>
      <w:r w:rsidRPr="00FB1248">
        <w:rPr>
          <w:rFonts w:ascii="仿宋_GB2312" w:eastAsia="仿宋_GB2312" w:hint="eastAsia"/>
          <w:sz w:val="28"/>
          <w:szCs w:val="28"/>
        </w:rPr>
        <w:t>年度本年支出合计</w:t>
      </w:r>
      <w:r>
        <w:rPr>
          <w:rFonts w:ascii="仿宋_GB2312" w:eastAsia="仿宋_GB2312" w:hint="eastAsia"/>
          <w:sz w:val="28"/>
          <w:szCs w:val="28"/>
        </w:rPr>
        <w:t>4</w:t>
      </w:r>
      <w:r>
        <w:rPr>
          <w:rFonts w:ascii="仿宋_GB2312" w:eastAsia="仿宋_GB2312"/>
          <w:sz w:val="28"/>
          <w:szCs w:val="28"/>
        </w:rPr>
        <w:t>2416.43</w:t>
      </w:r>
      <w:r w:rsidRPr="00FB1248">
        <w:rPr>
          <w:rFonts w:ascii="仿宋_GB2312" w:eastAsia="仿宋_GB2312" w:hint="eastAsia"/>
          <w:sz w:val="28"/>
          <w:szCs w:val="28"/>
        </w:rPr>
        <w:t>万元，</w:t>
      </w:r>
      <w:r w:rsidRPr="00FB1248">
        <w:rPr>
          <w:rFonts w:ascii="仿宋_GB2312" w:eastAsia="仿宋_GB2312"/>
          <w:sz w:val="28"/>
          <w:szCs w:val="28"/>
        </w:rPr>
        <w:t>比上年增加</w:t>
      </w:r>
      <w:r>
        <w:rPr>
          <w:rFonts w:ascii="仿宋_GB2312" w:eastAsia="仿宋_GB2312" w:hint="eastAsia"/>
          <w:sz w:val="28"/>
          <w:szCs w:val="28"/>
        </w:rPr>
        <w:t>2</w:t>
      </w:r>
      <w:r>
        <w:rPr>
          <w:rFonts w:ascii="仿宋_GB2312" w:eastAsia="仿宋_GB2312"/>
          <w:sz w:val="28"/>
          <w:szCs w:val="28"/>
        </w:rPr>
        <w:t>793.3</w:t>
      </w:r>
      <w:r w:rsidRPr="00FB1248">
        <w:rPr>
          <w:rFonts w:ascii="仿宋_GB2312" w:eastAsia="仿宋_GB2312" w:hint="eastAsia"/>
          <w:sz w:val="28"/>
          <w:szCs w:val="28"/>
        </w:rPr>
        <w:t>万元，增长</w:t>
      </w:r>
      <w:r>
        <w:rPr>
          <w:rFonts w:ascii="仿宋_GB2312" w:eastAsia="仿宋_GB2312" w:hint="eastAsia"/>
          <w:sz w:val="28"/>
          <w:szCs w:val="28"/>
        </w:rPr>
        <w:t>7</w:t>
      </w:r>
      <w:r>
        <w:rPr>
          <w:rFonts w:ascii="仿宋_GB2312" w:eastAsia="仿宋_GB2312"/>
          <w:sz w:val="28"/>
          <w:szCs w:val="28"/>
        </w:rPr>
        <w:t>.05</w:t>
      </w:r>
      <w:r w:rsidRPr="00FB1248">
        <w:rPr>
          <w:rFonts w:ascii="仿宋_GB2312" w:eastAsia="仿宋_GB2312" w:hint="eastAsia"/>
          <w:sz w:val="28"/>
          <w:szCs w:val="28"/>
        </w:rPr>
        <w:t>%，其中：基本支出</w:t>
      </w:r>
      <w:r>
        <w:rPr>
          <w:rFonts w:ascii="仿宋_GB2312" w:eastAsia="仿宋_GB2312" w:hint="eastAsia"/>
          <w:sz w:val="28"/>
          <w:szCs w:val="28"/>
        </w:rPr>
        <w:t>3</w:t>
      </w:r>
      <w:r>
        <w:rPr>
          <w:rFonts w:ascii="仿宋_GB2312" w:eastAsia="仿宋_GB2312"/>
          <w:sz w:val="28"/>
          <w:szCs w:val="28"/>
        </w:rPr>
        <w:t>0810.81</w:t>
      </w:r>
      <w:r w:rsidRPr="00FB1248">
        <w:rPr>
          <w:rFonts w:ascii="仿宋_GB2312" w:eastAsia="仿宋_GB2312" w:hint="eastAsia"/>
          <w:sz w:val="28"/>
          <w:szCs w:val="28"/>
        </w:rPr>
        <w:t>万元，占支出合计的</w:t>
      </w:r>
      <w:r>
        <w:rPr>
          <w:rFonts w:ascii="仿宋_GB2312" w:eastAsia="仿宋_GB2312" w:hint="eastAsia"/>
          <w:sz w:val="28"/>
          <w:szCs w:val="28"/>
        </w:rPr>
        <w:t>7</w:t>
      </w:r>
      <w:r>
        <w:rPr>
          <w:rFonts w:ascii="仿宋_GB2312" w:eastAsia="仿宋_GB2312"/>
          <w:sz w:val="28"/>
          <w:szCs w:val="28"/>
        </w:rPr>
        <w:t>2.64</w:t>
      </w:r>
      <w:r w:rsidRPr="00FB1248">
        <w:rPr>
          <w:rFonts w:ascii="仿宋_GB2312" w:eastAsia="仿宋_GB2312" w:hint="eastAsia"/>
          <w:sz w:val="28"/>
          <w:szCs w:val="28"/>
        </w:rPr>
        <w:t>%；项目支出</w:t>
      </w:r>
      <w:r>
        <w:rPr>
          <w:rFonts w:ascii="仿宋_GB2312" w:eastAsia="仿宋_GB2312" w:hint="eastAsia"/>
          <w:sz w:val="28"/>
          <w:szCs w:val="28"/>
        </w:rPr>
        <w:t>1</w:t>
      </w:r>
      <w:r>
        <w:rPr>
          <w:rFonts w:ascii="仿宋_GB2312" w:eastAsia="仿宋_GB2312"/>
          <w:sz w:val="28"/>
          <w:szCs w:val="28"/>
        </w:rPr>
        <w:t>0871.95</w:t>
      </w:r>
      <w:r w:rsidRPr="00FB1248">
        <w:rPr>
          <w:rFonts w:ascii="仿宋_GB2312" w:eastAsia="仿宋_GB2312" w:hint="eastAsia"/>
          <w:sz w:val="28"/>
          <w:szCs w:val="28"/>
        </w:rPr>
        <w:t>万元，占支出合计的</w:t>
      </w:r>
      <w:r>
        <w:rPr>
          <w:rFonts w:ascii="仿宋_GB2312" w:eastAsia="仿宋_GB2312" w:hint="eastAsia"/>
          <w:sz w:val="28"/>
          <w:szCs w:val="28"/>
        </w:rPr>
        <w:t>2</w:t>
      </w:r>
      <w:r>
        <w:rPr>
          <w:rFonts w:ascii="仿宋_GB2312" w:eastAsia="仿宋_GB2312"/>
          <w:sz w:val="28"/>
          <w:szCs w:val="28"/>
        </w:rPr>
        <w:t>5.63</w:t>
      </w:r>
      <w:r w:rsidRPr="00FB1248">
        <w:rPr>
          <w:rFonts w:ascii="仿宋_GB2312" w:eastAsia="仿宋_GB2312" w:hint="eastAsia"/>
          <w:sz w:val="28"/>
          <w:szCs w:val="28"/>
        </w:rPr>
        <w:t>%;上缴上级支出</w:t>
      </w:r>
      <w:r>
        <w:rPr>
          <w:rFonts w:ascii="仿宋_GB2312" w:eastAsia="仿宋_GB2312" w:hint="eastAsia"/>
          <w:sz w:val="28"/>
          <w:szCs w:val="28"/>
        </w:rPr>
        <w:t>0</w:t>
      </w:r>
      <w:r w:rsidRPr="00FB1248">
        <w:rPr>
          <w:rFonts w:ascii="仿宋_GB2312" w:eastAsia="仿宋_GB2312" w:hint="eastAsia"/>
          <w:sz w:val="28"/>
          <w:szCs w:val="28"/>
        </w:rPr>
        <w:t>万元，占支出合计的</w:t>
      </w:r>
      <w:r>
        <w:rPr>
          <w:rFonts w:ascii="仿宋_GB2312" w:eastAsia="仿宋_GB2312" w:hint="eastAsia"/>
          <w:sz w:val="28"/>
          <w:szCs w:val="28"/>
        </w:rPr>
        <w:t>0</w:t>
      </w:r>
      <w:r w:rsidRPr="00FB1248">
        <w:rPr>
          <w:rFonts w:ascii="仿宋_GB2312" w:eastAsia="仿宋_GB2312" w:hint="eastAsia"/>
          <w:sz w:val="28"/>
          <w:szCs w:val="28"/>
        </w:rPr>
        <w:t>%；经营支出</w:t>
      </w:r>
      <w:r>
        <w:rPr>
          <w:rFonts w:ascii="仿宋_GB2312" w:eastAsia="仿宋_GB2312" w:hint="eastAsia"/>
          <w:sz w:val="28"/>
          <w:szCs w:val="28"/>
        </w:rPr>
        <w:t>7</w:t>
      </w:r>
      <w:r>
        <w:rPr>
          <w:rFonts w:ascii="仿宋_GB2312" w:eastAsia="仿宋_GB2312"/>
          <w:sz w:val="28"/>
          <w:szCs w:val="28"/>
        </w:rPr>
        <w:t>33.67</w:t>
      </w:r>
      <w:r w:rsidRPr="00FB1248">
        <w:rPr>
          <w:rFonts w:ascii="仿宋_GB2312" w:eastAsia="仿宋_GB2312" w:hint="eastAsia"/>
          <w:sz w:val="28"/>
          <w:szCs w:val="28"/>
        </w:rPr>
        <w:t>万元，占支出合计的</w:t>
      </w:r>
      <w:r>
        <w:rPr>
          <w:rFonts w:ascii="仿宋_GB2312" w:eastAsia="仿宋_GB2312" w:hint="eastAsia"/>
          <w:sz w:val="28"/>
          <w:szCs w:val="28"/>
        </w:rPr>
        <w:t>1</w:t>
      </w:r>
      <w:r>
        <w:rPr>
          <w:rFonts w:ascii="仿宋_GB2312" w:eastAsia="仿宋_GB2312"/>
          <w:sz w:val="28"/>
          <w:szCs w:val="28"/>
        </w:rPr>
        <w:t>.73</w:t>
      </w:r>
      <w:r w:rsidRPr="00FB1248">
        <w:rPr>
          <w:rFonts w:ascii="仿宋_GB2312" w:eastAsia="仿宋_GB2312" w:hint="eastAsia"/>
          <w:sz w:val="28"/>
          <w:szCs w:val="28"/>
        </w:rPr>
        <w:t>%；对附属单位补助支出</w:t>
      </w:r>
      <w:r>
        <w:rPr>
          <w:rFonts w:ascii="仿宋_GB2312" w:eastAsia="仿宋_GB2312" w:hint="eastAsia"/>
          <w:sz w:val="28"/>
          <w:szCs w:val="28"/>
        </w:rPr>
        <w:t>0</w:t>
      </w:r>
      <w:r w:rsidRPr="00FB1248">
        <w:rPr>
          <w:rFonts w:ascii="仿宋_GB2312" w:eastAsia="仿宋_GB2312" w:hint="eastAsia"/>
          <w:sz w:val="28"/>
          <w:szCs w:val="28"/>
        </w:rPr>
        <w:t>万元，占支出合计的</w:t>
      </w:r>
      <w:r>
        <w:rPr>
          <w:rFonts w:ascii="仿宋_GB2312" w:eastAsia="仿宋_GB2312" w:hint="eastAsia"/>
          <w:sz w:val="28"/>
          <w:szCs w:val="28"/>
        </w:rPr>
        <w:t>0</w:t>
      </w:r>
      <w:r w:rsidRPr="00FB1248">
        <w:rPr>
          <w:rFonts w:ascii="仿宋_GB2312" w:eastAsia="仿宋_GB2312" w:hint="eastAsia"/>
          <w:sz w:val="28"/>
          <w:szCs w:val="28"/>
        </w:rPr>
        <w:t>%。</w:t>
      </w:r>
    </w:p>
    <w:p w:rsidR="00FA25AF" w:rsidRPr="00FB1248" w:rsidRDefault="00FA25AF" w:rsidP="00FA25AF">
      <w:pPr>
        <w:tabs>
          <w:tab w:val="center" w:pos="6979"/>
        </w:tabs>
        <w:spacing w:line="580" w:lineRule="exact"/>
        <w:ind w:firstLineChars="196" w:firstLine="551"/>
        <w:rPr>
          <w:rFonts w:ascii="黑体" w:eastAsia="黑体"/>
          <w:b/>
          <w:sz w:val="28"/>
          <w:szCs w:val="28"/>
        </w:rPr>
      </w:pPr>
      <w:r w:rsidRPr="00FB1248">
        <w:rPr>
          <w:rFonts w:ascii="黑体" w:eastAsia="黑体" w:hint="eastAsia"/>
          <w:b/>
          <w:sz w:val="28"/>
          <w:szCs w:val="28"/>
        </w:rPr>
        <w:t>三</w:t>
      </w:r>
      <w:r w:rsidRPr="00FB1248">
        <w:rPr>
          <w:rFonts w:ascii="黑体" w:eastAsia="黑体"/>
          <w:b/>
          <w:sz w:val="28"/>
          <w:szCs w:val="28"/>
        </w:rPr>
        <w:t>、财政拨款</w:t>
      </w:r>
      <w:r w:rsidRPr="00FB1248">
        <w:rPr>
          <w:rFonts w:ascii="黑体" w:eastAsia="黑体" w:hint="eastAsia"/>
          <w:b/>
          <w:sz w:val="28"/>
          <w:szCs w:val="28"/>
        </w:rPr>
        <w:t>收入支出决算</w:t>
      </w:r>
      <w:r w:rsidRPr="00FB1248">
        <w:rPr>
          <w:rFonts w:ascii="黑体" w:eastAsia="黑体"/>
          <w:b/>
          <w:sz w:val="28"/>
          <w:szCs w:val="28"/>
        </w:rPr>
        <w:t>总体情况说明</w:t>
      </w:r>
    </w:p>
    <w:p w:rsidR="001036EA" w:rsidRPr="00FB1248" w:rsidRDefault="001036EA" w:rsidP="001036EA">
      <w:pPr>
        <w:tabs>
          <w:tab w:val="center" w:pos="6979"/>
        </w:tabs>
        <w:spacing w:line="580" w:lineRule="exact"/>
        <w:ind w:firstLine="570"/>
        <w:rPr>
          <w:rFonts w:ascii="仿宋_GB2312" w:eastAsia="仿宋_GB2312"/>
          <w:sz w:val="28"/>
          <w:szCs w:val="28"/>
        </w:rPr>
      </w:pPr>
      <w:r w:rsidRPr="00FB1248">
        <w:rPr>
          <w:rFonts w:ascii="仿宋_GB2312" w:eastAsia="仿宋_GB2312" w:hint="eastAsia"/>
          <w:sz w:val="28"/>
          <w:szCs w:val="28"/>
        </w:rPr>
        <w:t>201</w:t>
      </w:r>
      <w:r>
        <w:rPr>
          <w:rFonts w:ascii="仿宋_GB2312" w:eastAsia="仿宋_GB2312"/>
          <w:sz w:val="28"/>
          <w:szCs w:val="28"/>
        </w:rPr>
        <w:t>9</w:t>
      </w:r>
      <w:r w:rsidRPr="00FB1248">
        <w:rPr>
          <w:rFonts w:ascii="仿宋_GB2312" w:eastAsia="仿宋_GB2312" w:hint="eastAsia"/>
          <w:sz w:val="28"/>
          <w:szCs w:val="28"/>
        </w:rPr>
        <w:t>年度财政拨款收、</w:t>
      </w:r>
      <w:r w:rsidRPr="00FB1248">
        <w:rPr>
          <w:rFonts w:ascii="仿宋_GB2312" w:eastAsia="仿宋_GB2312"/>
          <w:sz w:val="28"/>
          <w:szCs w:val="28"/>
        </w:rPr>
        <w:t>支</w:t>
      </w:r>
      <w:r w:rsidRPr="00FB1248">
        <w:rPr>
          <w:rFonts w:ascii="仿宋_GB2312" w:eastAsia="仿宋_GB2312" w:hint="eastAsia"/>
          <w:sz w:val="28"/>
          <w:szCs w:val="28"/>
        </w:rPr>
        <w:t>总计</w:t>
      </w:r>
      <w:r>
        <w:rPr>
          <w:rFonts w:ascii="仿宋_GB2312" w:eastAsia="仿宋_GB2312" w:hint="eastAsia"/>
          <w:sz w:val="28"/>
          <w:szCs w:val="28"/>
        </w:rPr>
        <w:t>2</w:t>
      </w:r>
      <w:r>
        <w:rPr>
          <w:rFonts w:ascii="仿宋_GB2312" w:eastAsia="仿宋_GB2312"/>
          <w:sz w:val="28"/>
          <w:szCs w:val="28"/>
        </w:rPr>
        <w:t>6900.64</w:t>
      </w:r>
      <w:r w:rsidRPr="00FB1248">
        <w:rPr>
          <w:rFonts w:ascii="仿宋_GB2312" w:eastAsia="仿宋_GB2312" w:hint="eastAsia"/>
          <w:sz w:val="28"/>
          <w:szCs w:val="28"/>
        </w:rPr>
        <w:t>万元，比上年</w:t>
      </w:r>
      <w:r w:rsidRPr="00FB1248">
        <w:rPr>
          <w:rFonts w:ascii="仿宋_GB2312" w:eastAsia="仿宋_GB2312"/>
          <w:sz w:val="28"/>
          <w:szCs w:val="28"/>
        </w:rPr>
        <w:t>增加</w:t>
      </w:r>
      <w:r>
        <w:rPr>
          <w:rFonts w:ascii="仿宋_GB2312" w:eastAsia="仿宋_GB2312" w:hint="eastAsia"/>
          <w:sz w:val="28"/>
          <w:szCs w:val="28"/>
        </w:rPr>
        <w:t>2</w:t>
      </w:r>
      <w:r>
        <w:rPr>
          <w:rFonts w:ascii="仿宋_GB2312" w:eastAsia="仿宋_GB2312"/>
          <w:sz w:val="28"/>
          <w:szCs w:val="28"/>
        </w:rPr>
        <w:t>860.99</w:t>
      </w:r>
      <w:r w:rsidRPr="00FB1248">
        <w:rPr>
          <w:rFonts w:ascii="仿宋_GB2312" w:eastAsia="仿宋_GB2312" w:hint="eastAsia"/>
          <w:sz w:val="28"/>
          <w:szCs w:val="28"/>
        </w:rPr>
        <w:t>万元，增长</w:t>
      </w:r>
      <w:r>
        <w:rPr>
          <w:rFonts w:ascii="仿宋_GB2312" w:eastAsia="仿宋_GB2312" w:hint="eastAsia"/>
          <w:sz w:val="28"/>
          <w:szCs w:val="28"/>
        </w:rPr>
        <w:t>1</w:t>
      </w:r>
      <w:r>
        <w:rPr>
          <w:rFonts w:ascii="仿宋_GB2312" w:eastAsia="仿宋_GB2312"/>
          <w:sz w:val="28"/>
          <w:szCs w:val="28"/>
        </w:rPr>
        <w:t>1.9</w:t>
      </w:r>
      <w:r w:rsidRPr="00FB1248">
        <w:rPr>
          <w:rFonts w:ascii="仿宋_GB2312" w:eastAsia="仿宋_GB2312" w:hint="eastAsia"/>
          <w:sz w:val="28"/>
          <w:szCs w:val="28"/>
        </w:rPr>
        <w:t>%。主要原因：</w:t>
      </w:r>
      <w:r w:rsidRPr="00001021">
        <w:rPr>
          <w:rFonts w:ascii="仿宋_GB2312" w:eastAsia="仿宋_GB2312" w:hAnsi="仿宋" w:hint="eastAsia"/>
          <w:sz w:val="28"/>
          <w:szCs w:val="28"/>
        </w:rPr>
        <w:t>业务成本的增加而导致的基本支出有所增加</w:t>
      </w:r>
      <w:r w:rsidRPr="00FB1248">
        <w:rPr>
          <w:rFonts w:ascii="仿宋_GB2312" w:eastAsia="仿宋_GB2312" w:hint="eastAsia"/>
          <w:sz w:val="28"/>
          <w:szCs w:val="28"/>
        </w:rPr>
        <w:t>。</w:t>
      </w:r>
    </w:p>
    <w:p w:rsidR="00FA25AF" w:rsidRPr="00FB1248" w:rsidRDefault="00FA25AF" w:rsidP="00FA25AF">
      <w:pPr>
        <w:tabs>
          <w:tab w:val="center" w:pos="6979"/>
        </w:tabs>
        <w:spacing w:line="580" w:lineRule="exact"/>
        <w:ind w:firstLineChars="196" w:firstLine="551"/>
        <w:rPr>
          <w:rFonts w:ascii="黑体" w:eastAsia="黑体"/>
          <w:b/>
          <w:sz w:val="28"/>
          <w:szCs w:val="28"/>
        </w:rPr>
      </w:pPr>
      <w:r w:rsidRPr="00FB1248">
        <w:rPr>
          <w:rFonts w:ascii="黑体" w:eastAsia="黑体" w:hint="eastAsia"/>
          <w:b/>
          <w:sz w:val="28"/>
          <w:szCs w:val="28"/>
        </w:rPr>
        <w:t>四、一般公共预算财政拨款支出决算情况说明</w:t>
      </w:r>
    </w:p>
    <w:p w:rsidR="00FA25AF" w:rsidRPr="00FB1248" w:rsidRDefault="00FA25AF" w:rsidP="00FA25AF">
      <w:pPr>
        <w:autoSpaceDE w:val="0"/>
        <w:autoSpaceDN w:val="0"/>
        <w:spacing w:line="580" w:lineRule="exact"/>
        <w:ind w:firstLineChars="200" w:firstLine="560"/>
        <w:rPr>
          <w:rFonts w:ascii="仿宋_GB2312" w:eastAsia="仿宋_GB2312"/>
          <w:sz w:val="28"/>
          <w:szCs w:val="28"/>
        </w:rPr>
      </w:pPr>
      <w:r w:rsidRPr="00FB1248">
        <w:rPr>
          <w:rFonts w:ascii="仿宋_GB2312" w:eastAsia="仿宋_GB2312" w:hint="eastAsia"/>
          <w:sz w:val="28"/>
          <w:szCs w:val="28"/>
        </w:rPr>
        <w:t>（一）一般公共预算财政拨款支出决算总体情况</w:t>
      </w:r>
    </w:p>
    <w:p w:rsidR="00EB73E7" w:rsidRPr="00FB1248" w:rsidRDefault="00EB73E7" w:rsidP="00EB73E7">
      <w:pPr>
        <w:tabs>
          <w:tab w:val="center" w:pos="6979"/>
        </w:tabs>
        <w:spacing w:line="580" w:lineRule="exact"/>
        <w:ind w:firstLineChars="200" w:firstLine="560"/>
        <w:rPr>
          <w:rFonts w:ascii="仿宋_GB2312" w:eastAsia="仿宋_GB2312"/>
          <w:sz w:val="28"/>
          <w:szCs w:val="28"/>
        </w:rPr>
      </w:pPr>
      <w:r w:rsidRPr="00FB1248">
        <w:rPr>
          <w:rFonts w:ascii="仿宋_GB2312" w:eastAsia="仿宋_GB2312" w:hint="eastAsia"/>
          <w:sz w:val="28"/>
          <w:szCs w:val="28"/>
        </w:rPr>
        <w:t>201</w:t>
      </w:r>
      <w:r>
        <w:rPr>
          <w:rFonts w:ascii="仿宋_GB2312" w:eastAsia="仿宋_GB2312"/>
          <w:sz w:val="28"/>
          <w:szCs w:val="28"/>
        </w:rPr>
        <w:t>9</w:t>
      </w:r>
      <w:r w:rsidRPr="00FB1248">
        <w:rPr>
          <w:rFonts w:ascii="仿宋_GB2312" w:eastAsia="仿宋_GB2312" w:hint="eastAsia"/>
          <w:sz w:val="28"/>
          <w:szCs w:val="28"/>
        </w:rPr>
        <w:t>年度一般公共预算财政拨款支出</w:t>
      </w:r>
      <w:r w:rsidRPr="00E25ABC">
        <w:rPr>
          <w:rFonts w:ascii="仿宋_GB2312" w:eastAsia="仿宋_GB2312"/>
          <w:sz w:val="28"/>
          <w:szCs w:val="28"/>
        </w:rPr>
        <w:t>25793.</w:t>
      </w:r>
      <w:r>
        <w:rPr>
          <w:rFonts w:ascii="仿宋_GB2312" w:eastAsia="仿宋_GB2312"/>
          <w:sz w:val="28"/>
          <w:szCs w:val="28"/>
        </w:rPr>
        <w:t>19</w:t>
      </w:r>
      <w:r w:rsidRPr="00FB1248">
        <w:rPr>
          <w:rFonts w:ascii="仿宋_GB2312" w:eastAsia="仿宋_GB2312" w:hint="eastAsia"/>
          <w:sz w:val="28"/>
          <w:szCs w:val="28"/>
        </w:rPr>
        <w:t>，主要用于以下方面（按大类）：</w:t>
      </w:r>
      <w:r>
        <w:rPr>
          <w:rFonts w:ascii="仿宋_GB2312" w:eastAsia="仿宋_GB2312"/>
          <w:sz w:val="28"/>
          <w:szCs w:val="28"/>
        </w:rPr>
        <w:t>教育</w:t>
      </w:r>
      <w:r w:rsidRPr="00FB1248">
        <w:rPr>
          <w:rFonts w:ascii="仿宋_GB2312" w:eastAsia="仿宋_GB2312" w:hint="eastAsia"/>
          <w:sz w:val="28"/>
          <w:szCs w:val="28"/>
        </w:rPr>
        <w:t>支出</w:t>
      </w:r>
      <w:r w:rsidRPr="00E25ABC">
        <w:rPr>
          <w:rFonts w:ascii="仿宋_GB2312" w:eastAsia="仿宋_GB2312"/>
          <w:sz w:val="28"/>
          <w:szCs w:val="28"/>
        </w:rPr>
        <w:t>18178.</w:t>
      </w:r>
      <w:r>
        <w:rPr>
          <w:rFonts w:ascii="仿宋_GB2312" w:eastAsia="仿宋_GB2312"/>
          <w:sz w:val="28"/>
          <w:szCs w:val="28"/>
        </w:rPr>
        <w:t>55</w:t>
      </w:r>
      <w:r w:rsidRPr="00FB1248">
        <w:rPr>
          <w:rFonts w:ascii="仿宋_GB2312" w:eastAsia="仿宋_GB2312" w:hint="eastAsia"/>
          <w:sz w:val="28"/>
          <w:szCs w:val="28"/>
        </w:rPr>
        <w:t>万元，占本年财政拨款支出</w:t>
      </w:r>
      <w:r>
        <w:rPr>
          <w:rFonts w:ascii="仿宋_GB2312" w:eastAsia="仿宋_GB2312" w:hint="eastAsia"/>
          <w:sz w:val="28"/>
          <w:szCs w:val="28"/>
        </w:rPr>
        <w:t>7</w:t>
      </w:r>
      <w:r>
        <w:rPr>
          <w:rFonts w:ascii="仿宋_GB2312" w:eastAsia="仿宋_GB2312"/>
          <w:sz w:val="28"/>
          <w:szCs w:val="28"/>
        </w:rPr>
        <w:t>0.48</w:t>
      </w:r>
      <w:r w:rsidRPr="00FB1248">
        <w:rPr>
          <w:rFonts w:ascii="仿宋_GB2312" w:eastAsia="仿宋_GB2312" w:hint="eastAsia"/>
          <w:sz w:val="28"/>
          <w:szCs w:val="28"/>
        </w:rPr>
        <w:t xml:space="preserve">%； </w:t>
      </w:r>
      <w:r>
        <w:rPr>
          <w:rFonts w:ascii="仿宋_GB2312" w:eastAsia="仿宋_GB2312"/>
          <w:sz w:val="28"/>
          <w:szCs w:val="28"/>
        </w:rPr>
        <w:t>资源勘探信息等支出</w:t>
      </w:r>
      <w:r>
        <w:rPr>
          <w:rFonts w:ascii="仿宋_GB2312" w:eastAsia="仿宋_GB2312" w:hint="eastAsia"/>
          <w:sz w:val="28"/>
          <w:szCs w:val="28"/>
        </w:rPr>
        <w:t>7</w:t>
      </w:r>
      <w:r>
        <w:rPr>
          <w:rFonts w:ascii="仿宋_GB2312" w:eastAsia="仿宋_GB2312"/>
          <w:sz w:val="28"/>
          <w:szCs w:val="28"/>
        </w:rPr>
        <w:t>614.64万元，占本年财政拨款支出</w:t>
      </w:r>
      <w:r>
        <w:rPr>
          <w:rFonts w:ascii="仿宋_GB2312" w:eastAsia="仿宋_GB2312" w:hint="eastAsia"/>
          <w:sz w:val="28"/>
          <w:szCs w:val="28"/>
        </w:rPr>
        <w:t>2</w:t>
      </w:r>
      <w:r>
        <w:rPr>
          <w:rFonts w:ascii="仿宋_GB2312" w:eastAsia="仿宋_GB2312"/>
          <w:sz w:val="28"/>
          <w:szCs w:val="28"/>
        </w:rPr>
        <w:t>9.52%。</w:t>
      </w:r>
    </w:p>
    <w:p w:rsidR="00FA25AF" w:rsidRPr="00FB1248" w:rsidRDefault="00FA25AF" w:rsidP="00FA25AF">
      <w:pPr>
        <w:autoSpaceDE w:val="0"/>
        <w:autoSpaceDN w:val="0"/>
        <w:spacing w:line="580" w:lineRule="exact"/>
        <w:ind w:firstLineChars="200" w:firstLine="560"/>
        <w:rPr>
          <w:rFonts w:ascii="仿宋_GB2312" w:eastAsia="仿宋_GB2312"/>
          <w:sz w:val="28"/>
          <w:szCs w:val="28"/>
        </w:rPr>
      </w:pPr>
      <w:r w:rsidRPr="00FB1248">
        <w:rPr>
          <w:rFonts w:ascii="仿宋_GB2312" w:eastAsia="仿宋_GB2312" w:hint="eastAsia"/>
          <w:sz w:val="28"/>
          <w:szCs w:val="28"/>
        </w:rPr>
        <w:t>（二）一般公共预算财政拨款支出决算具体情况</w:t>
      </w:r>
    </w:p>
    <w:p w:rsidR="00EB73E7" w:rsidRPr="00FB1248" w:rsidRDefault="00FA25AF" w:rsidP="00EB73E7">
      <w:pPr>
        <w:autoSpaceDE w:val="0"/>
        <w:autoSpaceDN w:val="0"/>
        <w:spacing w:line="580" w:lineRule="exact"/>
        <w:ind w:firstLineChars="200" w:firstLine="560"/>
        <w:rPr>
          <w:rFonts w:ascii="仿宋_GB2312" w:eastAsia="仿宋_GB2312"/>
          <w:sz w:val="28"/>
          <w:szCs w:val="28"/>
        </w:rPr>
      </w:pPr>
      <w:r w:rsidRPr="00FB1248">
        <w:rPr>
          <w:rFonts w:ascii="仿宋_GB2312" w:eastAsia="仿宋_GB2312" w:hint="eastAsia"/>
          <w:sz w:val="28"/>
          <w:szCs w:val="28"/>
        </w:rPr>
        <w:t>1、</w:t>
      </w:r>
      <w:r w:rsidR="00EB73E7" w:rsidRPr="00FB1248">
        <w:rPr>
          <w:rFonts w:ascii="仿宋_GB2312" w:eastAsia="仿宋_GB2312" w:hint="eastAsia"/>
          <w:sz w:val="28"/>
          <w:szCs w:val="28"/>
        </w:rPr>
        <w:t>“</w:t>
      </w:r>
      <w:r w:rsidR="00EB73E7">
        <w:rPr>
          <w:rFonts w:ascii="仿宋_GB2312" w:eastAsia="仿宋_GB2312"/>
          <w:sz w:val="28"/>
          <w:szCs w:val="28"/>
        </w:rPr>
        <w:t>教育</w:t>
      </w:r>
      <w:r w:rsidR="00EB73E7" w:rsidRPr="00FB1248">
        <w:rPr>
          <w:rFonts w:ascii="仿宋_GB2312" w:eastAsia="仿宋_GB2312" w:hint="eastAsia"/>
          <w:sz w:val="28"/>
          <w:szCs w:val="28"/>
        </w:rPr>
        <w:t>支出”（类）201</w:t>
      </w:r>
      <w:r w:rsidR="00EB73E7">
        <w:rPr>
          <w:rFonts w:ascii="仿宋_GB2312" w:eastAsia="仿宋_GB2312"/>
          <w:sz w:val="28"/>
          <w:szCs w:val="28"/>
        </w:rPr>
        <w:t>9</w:t>
      </w:r>
      <w:r w:rsidR="00EB73E7" w:rsidRPr="00FB1248">
        <w:rPr>
          <w:rFonts w:ascii="仿宋_GB2312" w:eastAsia="仿宋_GB2312" w:hint="eastAsia"/>
          <w:sz w:val="28"/>
          <w:szCs w:val="28"/>
        </w:rPr>
        <w:t>年度决算</w:t>
      </w:r>
      <w:r w:rsidR="00EB73E7" w:rsidRPr="00E25ABC">
        <w:rPr>
          <w:rFonts w:ascii="仿宋_GB2312" w:eastAsia="仿宋_GB2312"/>
          <w:sz w:val="28"/>
          <w:szCs w:val="28"/>
        </w:rPr>
        <w:t>18178.</w:t>
      </w:r>
      <w:r w:rsidR="00EB73E7">
        <w:rPr>
          <w:rFonts w:ascii="仿宋_GB2312" w:eastAsia="仿宋_GB2312"/>
          <w:sz w:val="28"/>
          <w:szCs w:val="28"/>
        </w:rPr>
        <w:t>55</w:t>
      </w:r>
      <w:r w:rsidR="00EB73E7" w:rsidRPr="00FB1248">
        <w:rPr>
          <w:rFonts w:ascii="仿宋_GB2312" w:eastAsia="仿宋_GB2312" w:hint="eastAsia"/>
          <w:sz w:val="28"/>
          <w:szCs w:val="28"/>
        </w:rPr>
        <w:t>万元，比201</w:t>
      </w:r>
      <w:r w:rsidR="00EB73E7">
        <w:rPr>
          <w:rFonts w:ascii="仿宋_GB2312" w:eastAsia="仿宋_GB2312"/>
          <w:sz w:val="28"/>
          <w:szCs w:val="28"/>
        </w:rPr>
        <w:t>9</w:t>
      </w:r>
      <w:r w:rsidR="00EB73E7" w:rsidRPr="00FB1248">
        <w:rPr>
          <w:rFonts w:ascii="仿宋_GB2312" w:eastAsia="仿宋_GB2312" w:hint="eastAsia"/>
          <w:sz w:val="28"/>
          <w:szCs w:val="28"/>
        </w:rPr>
        <w:t>年年初预算减少</w:t>
      </w:r>
      <w:r w:rsidR="00EB73E7">
        <w:rPr>
          <w:rFonts w:ascii="仿宋_GB2312" w:eastAsia="仿宋_GB2312" w:hint="eastAsia"/>
          <w:sz w:val="28"/>
          <w:szCs w:val="28"/>
        </w:rPr>
        <w:t>6</w:t>
      </w:r>
      <w:r w:rsidR="00EB73E7">
        <w:rPr>
          <w:rFonts w:ascii="仿宋_GB2312" w:eastAsia="仿宋_GB2312"/>
          <w:sz w:val="28"/>
          <w:szCs w:val="28"/>
        </w:rPr>
        <w:t>12.53</w:t>
      </w:r>
      <w:r w:rsidR="00EB73E7" w:rsidRPr="00FB1248">
        <w:rPr>
          <w:rFonts w:ascii="仿宋_GB2312" w:eastAsia="仿宋_GB2312" w:hint="eastAsia"/>
          <w:sz w:val="28"/>
          <w:szCs w:val="28"/>
        </w:rPr>
        <w:t>万元，下降</w:t>
      </w:r>
      <w:r w:rsidR="00EB73E7">
        <w:rPr>
          <w:rFonts w:ascii="仿宋_GB2312" w:eastAsia="仿宋_GB2312" w:hint="eastAsia"/>
          <w:sz w:val="28"/>
          <w:szCs w:val="28"/>
        </w:rPr>
        <w:t>3</w:t>
      </w:r>
      <w:r w:rsidR="00EB73E7">
        <w:rPr>
          <w:rFonts w:ascii="仿宋_GB2312" w:eastAsia="仿宋_GB2312"/>
          <w:sz w:val="28"/>
          <w:szCs w:val="28"/>
        </w:rPr>
        <w:t>.26</w:t>
      </w:r>
      <w:r w:rsidR="00EB73E7" w:rsidRPr="00FB1248">
        <w:rPr>
          <w:rFonts w:ascii="仿宋_GB2312" w:eastAsia="仿宋_GB2312" w:hint="eastAsia"/>
          <w:sz w:val="28"/>
          <w:szCs w:val="28"/>
        </w:rPr>
        <w:t>%。其中：</w:t>
      </w:r>
    </w:p>
    <w:p w:rsidR="00EB73E7" w:rsidRPr="00796C2B" w:rsidRDefault="00EB73E7" w:rsidP="00EB73E7">
      <w:pPr>
        <w:spacing w:line="580" w:lineRule="exact"/>
        <w:ind w:firstLineChars="200" w:firstLine="560"/>
        <w:rPr>
          <w:rFonts w:ascii="仿宋_GB2312" w:eastAsia="仿宋_GB2312"/>
          <w:sz w:val="28"/>
          <w:szCs w:val="28"/>
        </w:rPr>
      </w:pPr>
      <w:r w:rsidRPr="00FB1248">
        <w:rPr>
          <w:rFonts w:ascii="仿宋_GB2312" w:eastAsia="仿宋_GB2312" w:hint="eastAsia"/>
          <w:sz w:val="28"/>
          <w:szCs w:val="28"/>
        </w:rPr>
        <w:lastRenderedPageBreak/>
        <w:t>“</w:t>
      </w:r>
      <w:r>
        <w:rPr>
          <w:rFonts w:ascii="仿宋_GB2312" w:eastAsia="仿宋_GB2312"/>
          <w:sz w:val="28"/>
          <w:szCs w:val="28"/>
        </w:rPr>
        <w:t>职业教育</w:t>
      </w:r>
      <w:r w:rsidRPr="00FB1248">
        <w:rPr>
          <w:rFonts w:ascii="仿宋_GB2312" w:eastAsia="仿宋_GB2312" w:hint="eastAsia"/>
          <w:sz w:val="28"/>
          <w:szCs w:val="28"/>
        </w:rPr>
        <w:t>”（款，下同）201</w:t>
      </w:r>
      <w:r>
        <w:rPr>
          <w:rFonts w:ascii="仿宋_GB2312" w:eastAsia="仿宋_GB2312"/>
          <w:sz w:val="28"/>
          <w:szCs w:val="28"/>
        </w:rPr>
        <w:t>9</w:t>
      </w:r>
      <w:r w:rsidRPr="00FB1248">
        <w:rPr>
          <w:rFonts w:ascii="仿宋_GB2312" w:eastAsia="仿宋_GB2312" w:hint="eastAsia"/>
          <w:sz w:val="28"/>
          <w:szCs w:val="28"/>
        </w:rPr>
        <w:t>年度决算</w:t>
      </w:r>
      <w:r>
        <w:rPr>
          <w:rFonts w:ascii="仿宋_GB2312" w:eastAsia="仿宋_GB2312" w:hint="eastAsia"/>
          <w:sz w:val="28"/>
          <w:szCs w:val="28"/>
        </w:rPr>
        <w:t>1</w:t>
      </w:r>
      <w:r>
        <w:rPr>
          <w:rFonts w:ascii="仿宋_GB2312" w:eastAsia="仿宋_GB2312"/>
          <w:sz w:val="28"/>
          <w:szCs w:val="28"/>
        </w:rPr>
        <w:t>8178.24</w:t>
      </w:r>
      <w:r w:rsidRPr="00FB1248">
        <w:rPr>
          <w:rFonts w:ascii="仿宋_GB2312" w:eastAsia="仿宋_GB2312" w:hint="eastAsia"/>
          <w:sz w:val="28"/>
          <w:szCs w:val="28"/>
        </w:rPr>
        <w:t>万元，比201</w:t>
      </w:r>
      <w:r>
        <w:rPr>
          <w:rFonts w:ascii="仿宋_GB2312" w:eastAsia="仿宋_GB2312"/>
          <w:sz w:val="28"/>
          <w:szCs w:val="28"/>
        </w:rPr>
        <w:t>9</w:t>
      </w:r>
      <w:r w:rsidRPr="00FB1248">
        <w:rPr>
          <w:rFonts w:ascii="仿宋_GB2312" w:eastAsia="仿宋_GB2312" w:hint="eastAsia"/>
          <w:sz w:val="28"/>
          <w:szCs w:val="28"/>
        </w:rPr>
        <w:t>年年初预算减少</w:t>
      </w:r>
      <w:r>
        <w:rPr>
          <w:rFonts w:ascii="仿宋_GB2312" w:eastAsia="仿宋_GB2312" w:hint="eastAsia"/>
          <w:sz w:val="28"/>
          <w:szCs w:val="28"/>
        </w:rPr>
        <w:t>6</w:t>
      </w:r>
      <w:r>
        <w:rPr>
          <w:rFonts w:ascii="仿宋_GB2312" w:eastAsia="仿宋_GB2312"/>
          <w:sz w:val="28"/>
          <w:szCs w:val="28"/>
        </w:rPr>
        <w:t>12.47</w:t>
      </w:r>
      <w:r w:rsidRPr="00FB1248">
        <w:rPr>
          <w:rFonts w:ascii="仿宋_GB2312" w:eastAsia="仿宋_GB2312" w:hint="eastAsia"/>
          <w:sz w:val="28"/>
          <w:szCs w:val="28"/>
        </w:rPr>
        <w:t>万元，下降</w:t>
      </w:r>
      <w:r>
        <w:rPr>
          <w:rFonts w:ascii="仿宋_GB2312" w:eastAsia="仿宋_GB2312" w:hint="eastAsia"/>
          <w:sz w:val="28"/>
          <w:szCs w:val="28"/>
        </w:rPr>
        <w:t>3.26</w:t>
      </w:r>
      <w:r w:rsidRPr="00FB1248">
        <w:rPr>
          <w:rFonts w:ascii="仿宋_GB2312" w:eastAsia="仿宋_GB2312" w:hint="eastAsia"/>
          <w:sz w:val="28"/>
          <w:szCs w:val="28"/>
        </w:rPr>
        <w:t>%。主要原因：</w:t>
      </w:r>
      <w:r w:rsidRPr="00796C2B">
        <w:rPr>
          <w:rFonts w:ascii="仿宋_GB2312" w:eastAsia="仿宋_GB2312" w:hAnsi="宋体" w:hint="eastAsia"/>
          <w:sz w:val="28"/>
          <w:szCs w:val="28"/>
        </w:rPr>
        <w:t>根据单位事业发展规划业务调整支出和</w:t>
      </w:r>
      <w:r w:rsidRPr="00796C2B">
        <w:rPr>
          <w:rFonts w:ascii="仿宋_GB2312" w:eastAsia="仿宋_GB2312" w:hint="eastAsia"/>
          <w:sz w:val="28"/>
          <w:szCs w:val="28"/>
        </w:rPr>
        <w:t>落实勤俭节约的政策，压缩开支。</w:t>
      </w:r>
    </w:p>
    <w:p w:rsidR="00EB73E7" w:rsidRDefault="00EB73E7" w:rsidP="00EB73E7">
      <w:pPr>
        <w:spacing w:line="580" w:lineRule="exact"/>
        <w:ind w:firstLineChars="200" w:firstLine="560"/>
        <w:rPr>
          <w:rFonts w:ascii="仿宋_GB2312" w:eastAsia="仿宋_GB2312"/>
          <w:sz w:val="28"/>
          <w:szCs w:val="28"/>
        </w:rPr>
      </w:pPr>
      <w:r>
        <w:rPr>
          <w:rFonts w:ascii="仿宋_GB2312" w:eastAsia="仿宋_GB2312"/>
          <w:sz w:val="28"/>
          <w:szCs w:val="28"/>
        </w:rPr>
        <w:t xml:space="preserve"> </w:t>
      </w:r>
      <w:r w:rsidRPr="00FB1248">
        <w:rPr>
          <w:rFonts w:ascii="仿宋_GB2312" w:eastAsia="仿宋_GB2312" w:hint="eastAsia"/>
          <w:sz w:val="28"/>
          <w:szCs w:val="28"/>
        </w:rPr>
        <w:t>“</w:t>
      </w:r>
      <w:r>
        <w:rPr>
          <w:rFonts w:ascii="仿宋_GB2312" w:eastAsia="仿宋_GB2312"/>
          <w:sz w:val="28"/>
          <w:szCs w:val="28"/>
        </w:rPr>
        <w:t>进修及培训</w:t>
      </w:r>
      <w:r>
        <w:rPr>
          <w:rFonts w:ascii="仿宋_GB2312" w:eastAsia="仿宋_GB2312"/>
          <w:sz w:val="28"/>
          <w:szCs w:val="28"/>
        </w:rPr>
        <w:t>”</w:t>
      </w:r>
      <w:r w:rsidRPr="00FB1248">
        <w:rPr>
          <w:rFonts w:ascii="仿宋_GB2312" w:eastAsia="仿宋_GB2312" w:hint="eastAsia"/>
          <w:sz w:val="28"/>
          <w:szCs w:val="28"/>
        </w:rPr>
        <w:t>（款，下同）201</w:t>
      </w:r>
      <w:r>
        <w:rPr>
          <w:rFonts w:ascii="仿宋_GB2312" w:eastAsia="仿宋_GB2312"/>
          <w:sz w:val="28"/>
          <w:szCs w:val="28"/>
        </w:rPr>
        <w:t>9</w:t>
      </w:r>
      <w:r w:rsidRPr="00FB1248">
        <w:rPr>
          <w:rFonts w:ascii="仿宋_GB2312" w:eastAsia="仿宋_GB2312" w:hint="eastAsia"/>
          <w:sz w:val="28"/>
          <w:szCs w:val="28"/>
        </w:rPr>
        <w:t>年度决算</w:t>
      </w:r>
      <w:r>
        <w:rPr>
          <w:rFonts w:ascii="仿宋_GB2312" w:eastAsia="仿宋_GB2312" w:hint="eastAsia"/>
          <w:sz w:val="28"/>
          <w:szCs w:val="28"/>
        </w:rPr>
        <w:t>0.31</w:t>
      </w:r>
      <w:r w:rsidRPr="00FB1248">
        <w:rPr>
          <w:rFonts w:ascii="仿宋_GB2312" w:eastAsia="仿宋_GB2312" w:hint="eastAsia"/>
          <w:sz w:val="28"/>
          <w:szCs w:val="28"/>
        </w:rPr>
        <w:t>万元，比201</w:t>
      </w:r>
      <w:r>
        <w:rPr>
          <w:rFonts w:ascii="仿宋_GB2312" w:eastAsia="仿宋_GB2312"/>
          <w:sz w:val="28"/>
          <w:szCs w:val="28"/>
        </w:rPr>
        <w:t>9</w:t>
      </w:r>
      <w:r w:rsidRPr="00FB1248">
        <w:rPr>
          <w:rFonts w:ascii="仿宋_GB2312" w:eastAsia="仿宋_GB2312" w:hint="eastAsia"/>
          <w:sz w:val="28"/>
          <w:szCs w:val="28"/>
        </w:rPr>
        <w:t>年年初预算减少</w:t>
      </w:r>
      <w:r>
        <w:rPr>
          <w:rFonts w:ascii="仿宋_GB2312" w:eastAsia="仿宋_GB2312" w:hint="eastAsia"/>
          <w:sz w:val="28"/>
          <w:szCs w:val="28"/>
        </w:rPr>
        <w:t>0.0</w:t>
      </w:r>
      <w:r>
        <w:rPr>
          <w:rFonts w:ascii="仿宋_GB2312" w:eastAsia="仿宋_GB2312"/>
          <w:sz w:val="28"/>
          <w:szCs w:val="28"/>
        </w:rPr>
        <w:t>6</w:t>
      </w:r>
      <w:r w:rsidRPr="00FB1248">
        <w:rPr>
          <w:rFonts w:ascii="仿宋_GB2312" w:eastAsia="仿宋_GB2312" w:hint="eastAsia"/>
          <w:sz w:val="28"/>
          <w:szCs w:val="28"/>
        </w:rPr>
        <w:t>万元，下降</w:t>
      </w:r>
      <w:r>
        <w:rPr>
          <w:rFonts w:ascii="仿宋_GB2312" w:eastAsia="仿宋_GB2312"/>
          <w:sz w:val="28"/>
          <w:szCs w:val="28"/>
        </w:rPr>
        <w:t>17.63</w:t>
      </w:r>
      <w:r w:rsidRPr="00FB1248">
        <w:rPr>
          <w:rFonts w:ascii="仿宋_GB2312" w:eastAsia="仿宋_GB2312" w:hint="eastAsia"/>
          <w:sz w:val="28"/>
          <w:szCs w:val="28"/>
        </w:rPr>
        <w:t>%。主要原因：</w:t>
      </w:r>
      <w:r w:rsidRPr="00796C2B">
        <w:rPr>
          <w:rFonts w:ascii="仿宋_GB2312" w:eastAsia="仿宋_GB2312" w:hAnsi="宋体" w:hint="eastAsia"/>
          <w:sz w:val="28"/>
          <w:szCs w:val="28"/>
        </w:rPr>
        <w:t>根据单位事业发展规划业务调整支出和</w:t>
      </w:r>
      <w:r w:rsidRPr="00796C2B">
        <w:rPr>
          <w:rFonts w:ascii="仿宋_GB2312" w:eastAsia="仿宋_GB2312" w:hint="eastAsia"/>
          <w:sz w:val="28"/>
          <w:szCs w:val="28"/>
        </w:rPr>
        <w:t>落实勤俭节约的政策，压缩开支。</w:t>
      </w:r>
    </w:p>
    <w:p w:rsidR="00EB73E7" w:rsidRPr="00FB1248" w:rsidRDefault="00FA25AF" w:rsidP="00EB73E7">
      <w:pPr>
        <w:spacing w:line="580" w:lineRule="exact"/>
        <w:ind w:firstLineChars="200" w:firstLine="560"/>
        <w:rPr>
          <w:rFonts w:ascii="仿宋_GB2312" w:eastAsia="仿宋_GB2312"/>
          <w:sz w:val="28"/>
          <w:szCs w:val="28"/>
        </w:rPr>
      </w:pPr>
      <w:r w:rsidRPr="00FB1248">
        <w:rPr>
          <w:rFonts w:ascii="仿宋_GB2312" w:eastAsia="仿宋_GB2312" w:hint="eastAsia"/>
          <w:sz w:val="28"/>
          <w:szCs w:val="28"/>
        </w:rPr>
        <w:t>2、</w:t>
      </w:r>
      <w:r w:rsidR="00EB73E7" w:rsidRPr="00FB1248">
        <w:rPr>
          <w:rFonts w:ascii="仿宋_GB2312" w:eastAsia="仿宋_GB2312" w:hint="eastAsia"/>
          <w:sz w:val="28"/>
          <w:szCs w:val="28"/>
        </w:rPr>
        <w:t>“</w:t>
      </w:r>
      <w:r w:rsidR="00EB73E7">
        <w:rPr>
          <w:rFonts w:ascii="仿宋_GB2312" w:eastAsia="仿宋_GB2312" w:hint="eastAsia"/>
          <w:sz w:val="28"/>
          <w:szCs w:val="28"/>
        </w:rPr>
        <w:t>资源勘探信息</w:t>
      </w:r>
      <w:r w:rsidR="00EB73E7" w:rsidRPr="00FB1248">
        <w:rPr>
          <w:rFonts w:ascii="仿宋_GB2312" w:eastAsia="仿宋_GB2312" w:hint="eastAsia"/>
          <w:sz w:val="28"/>
          <w:szCs w:val="28"/>
        </w:rPr>
        <w:t>”(类)201</w:t>
      </w:r>
      <w:r w:rsidR="00EB73E7">
        <w:rPr>
          <w:rFonts w:ascii="仿宋_GB2312" w:eastAsia="仿宋_GB2312"/>
          <w:sz w:val="28"/>
          <w:szCs w:val="28"/>
        </w:rPr>
        <w:t>9</w:t>
      </w:r>
      <w:r w:rsidR="00EB73E7" w:rsidRPr="00FB1248">
        <w:rPr>
          <w:rFonts w:ascii="仿宋_GB2312" w:eastAsia="仿宋_GB2312" w:hint="eastAsia"/>
          <w:sz w:val="28"/>
          <w:szCs w:val="28"/>
        </w:rPr>
        <w:t>年度决算</w:t>
      </w:r>
      <w:r w:rsidR="00EB73E7">
        <w:rPr>
          <w:rFonts w:ascii="仿宋_GB2312" w:eastAsia="仿宋_GB2312" w:hint="eastAsia"/>
          <w:sz w:val="28"/>
          <w:szCs w:val="28"/>
        </w:rPr>
        <w:t>7614.64</w:t>
      </w:r>
      <w:r w:rsidR="00EB73E7" w:rsidRPr="00FB1248">
        <w:rPr>
          <w:rFonts w:ascii="仿宋_GB2312" w:eastAsia="仿宋_GB2312" w:hint="eastAsia"/>
          <w:sz w:val="28"/>
          <w:szCs w:val="28"/>
        </w:rPr>
        <w:t>万元，比201</w:t>
      </w:r>
      <w:r w:rsidR="00EB73E7">
        <w:rPr>
          <w:rFonts w:ascii="仿宋_GB2312" w:eastAsia="仿宋_GB2312"/>
          <w:sz w:val="28"/>
          <w:szCs w:val="28"/>
        </w:rPr>
        <w:t>9</w:t>
      </w:r>
      <w:r w:rsidR="00EB73E7" w:rsidRPr="00FB1248">
        <w:rPr>
          <w:rFonts w:ascii="仿宋_GB2312" w:eastAsia="仿宋_GB2312" w:hint="eastAsia"/>
          <w:sz w:val="28"/>
          <w:szCs w:val="28"/>
        </w:rPr>
        <w:t>年年初预算增加</w:t>
      </w:r>
      <w:r w:rsidR="00EB73E7">
        <w:rPr>
          <w:rFonts w:ascii="仿宋_GB2312" w:eastAsia="仿宋_GB2312" w:hint="eastAsia"/>
          <w:sz w:val="28"/>
          <w:szCs w:val="28"/>
        </w:rPr>
        <w:t>551.35</w:t>
      </w:r>
      <w:r w:rsidR="00EB73E7" w:rsidRPr="00FB1248">
        <w:rPr>
          <w:rFonts w:ascii="仿宋_GB2312" w:eastAsia="仿宋_GB2312" w:hint="eastAsia"/>
          <w:sz w:val="28"/>
          <w:szCs w:val="28"/>
        </w:rPr>
        <w:t>万元，增长</w:t>
      </w:r>
      <w:r w:rsidR="00EB73E7">
        <w:rPr>
          <w:rFonts w:ascii="仿宋_GB2312" w:eastAsia="仿宋_GB2312" w:hint="eastAsia"/>
          <w:sz w:val="28"/>
          <w:szCs w:val="28"/>
        </w:rPr>
        <w:t>7.81</w:t>
      </w:r>
      <w:r w:rsidR="00EB73E7" w:rsidRPr="00FB1248">
        <w:rPr>
          <w:rFonts w:ascii="仿宋_GB2312" w:eastAsia="仿宋_GB2312" w:hint="eastAsia"/>
          <w:sz w:val="28"/>
          <w:szCs w:val="28"/>
        </w:rPr>
        <w:t>%。其中：</w:t>
      </w:r>
    </w:p>
    <w:p w:rsidR="00EB73E7" w:rsidRPr="00FB1248" w:rsidRDefault="00EB73E7" w:rsidP="00EB73E7">
      <w:pPr>
        <w:spacing w:line="580" w:lineRule="exact"/>
        <w:ind w:firstLineChars="200" w:firstLine="560"/>
        <w:rPr>
          <w:rFonts w:ascii="仿宋_GB2312" w:eastAsia="仿宋_GB2312"/>
          <w:sz w:val="28"/>
          <w:szCs w:val="28"/>
        </w:rPr>
      </w:pPr>
      <w:r w:rsidRPr="00FB1248">
        <w:rPr>
          <w:rFonts w:ascii="仿宋_GB2312" w:eastAsia="仿宋_GB2312" w:hint="eastAsia"/>
          <w:sz w:val="28"/>
          <w:szCs w:val="28"/>
        </w:rPr>
        <w:t>“</w:t>
      </w:r>
      <w:r>
        <w:rPr>
          <w:rFonts w:ascii="仿宋_GB2312" w:eastAsia="仿宋_GB2312" w:hint="eastAsia"/>
          <w:sz w:val="28"/>
          <w:szCs w:val="28"/>
        </w:rPr>
        <w:t>制造业</w:t>
      </w:r>
      <w:r w:rsidRPr="00FB1248">
        <w:rPr>
          <w:rFonts w:ascii="仿宋_GB2312" w:eastAsia="仿宋_GB2312" w:hint="eastAsia"/>
          <w:sz w:val="28"/>
          <w:szCs w:val="28"/>
        </w:rPr>
        <w:t>”（款）201</w:t>
      </w:r>
      <w:r>
        <w:rPr>
          <w:rFonts w:ascii="仿宋_GB2312" w:eastAsia="仿宋_GB2312"/>
          <w:sz w:val="28"/>
          <w:szCs w:val="28"/>
        </w:rPr>
        <w:t>9</w:t>
      </w:r>
      <w:r w:rsidRPr="00FB1248">
        <w:rPr>
          <w:rFonts w:ascii="仿宋_GB2312" w:eastAsia="仿宋_GB2312" w:hint="eastAsia"/>
          <w:sz w:val="28"/>
          <w:szCs w:val="28"/>
        </w:rPr>
        <w:t>年度决算</w:t>
      </w:r>
      <w:r>
        <w:rPr>
          <w:rFonts w:ascii="仿宋_GB2312" w:eastAsia="仿宋_GB2312" w:hint="eastAsia"/>
          <w:sz w:val="28"/>
          <w:szCs w:val="28"/>
        </w:rPr>
        <w:t>7614.64</w:t>
      </w:r>
      <w:r w:rsidRPr="00FB1248">
        <w:rPr>
          <w:rFonts w:ascii="仿宋_GB2312" w:eastAsia="仿宋_GB2312" w:hint="eastAsia"/>
          <w:sz w:val="28"/>
          <w:szCs w:val="28"/>
        </w:rPr>
        <w:t>万元，比201</w:t>
      </w:r>
      <w:r>
        <w:rPr>
          <w:rFonts w:ascii="仿宋_GB2312" w:eastAsia="仿宋_GB2312"/>
          <w:sz w:val="28"/>
          <w:szCs w:val="28"/>
        </w:rPr>
        <w:t>9</w:t>
      </w:r>
      <w:r w:rsidRPr="00FB1248">
        <w:rPr>
          <w:rFonts w:ascii="仿宋_GB2312" w:eastAsia="仿宋_GB2312" w:hint="eastAsia"/>
          <w:sz w:val="28"/>
          <w:szCs w:val="28"/>
        </w:rPr>
        <w:t>年年初预算增加</w:t>
      </w:r>
      <w:r>
        <w:rPr>
          <w:rFonts w:ascii="仿宋_GB2312" w:eastAsia="仿宋_GB2312" w:hint="eastAsia"/>
          <w:sz w:val="28"/>
          <w:szCs w:val="28"/>
        </w:rPr>
        <w:t>551.35</w:t>
      </w:r>
      <w:r w:rsidRPr="00FB1248">
        <w:rPr>
          <w:rFonts w:ascii="仿宋_GB2312" w:eastAsia="仿宋_GB2312" w:hint="eastAsia"/>
          <w:sz w:val="28"/>
          <w:szCs w:val="28"/>
        </w:rPr>
        <w:t>万元，增长</w:t>
      </w:r>
      <w:r>
        <w:rPr>
          <w:rFonts w:ascii="仿宋_GB2312" w:eastAsia="仿宋_GB2312" w:hint="eastAsia"/>
          <w:sz w:val="28"/>
          <w:szCs w:val="28"/>
        </w:rPr>
        <w:t>7.81</w:t>
      </w:r>
      <w:r w:rsidRPr="00FB1248">
        <w:rPr>
          <w:rFonts w:ascii="仿宋_GB2312" w:eastAsia="仿宋_GB2312" w:hint="eastAsia"/>
          <w:sz w:val="28"/>
          <w:szCs w:val="28"/>
        </w:rPr>
        <w:t>%。主要原因：</w:t>
      </w:r>
      <w:r w:rsidRPr="00001021">
        <w:rPr>
          <w:rFonts w:ascii="仿宋_GB2312" w:eastAsia="仿宋_GB2312" w:hAnsi="仿宋" w:hint="eastAsia"/>
          <w:sz w:val="28"/>
          <w:szCs w:val="28"/>
        </w:rPr>
        <w:t>由于业务成本的增加而导致的基本支出有所增加</w:t>
      </w:r>
      <w:r w:rsidRPr="00FB1248">
        <w:rPr>
          <w:rFonts w:ascii="仿宋_GB2312" w:eastAsia="仿宋_GB2312" w:hint="eastAsia"/>
          <w:sz w:val="28"/>
          <w:szCs w:val="28"/>
        </w:rPr>
        <w:t>。</w:t>
      </w:r>
    </w:p>
    <w:p w:rsidR="00FA25AF" w:rsidRPr="00FB1248" w:rsidRDefault="00FA25AF" w:rsidP="00EB73E7">
      <w:pPr>
        <w:autoSpaceDE w:val="0"/>
        <w:autoSpaceDN w:val="0"/>
        <w:spacing w:line="580" w:lineRule="exact"/>
        <w:ind w:firstLineChars="200" w:firstLine="562"/>
        <w:rPr>
          <w:rFonts w:ascii="仿宋_GB2312" w:eastAsia="仿宋_GB2312"/>
          <w:sz w:val="28"/>
          <w:szCs w:val="28"/>
        </w:rPr>
      </w:pPr>
      <w:r w:rsidRPr="00FB1248">
        <w:rPr>
          <w:rFonts w:ascii="黑体" w:eastAsia="黑体" w:hint="eastAsia"/>
          <w:b/>
          <w:sz w:val="28"/>
          <w:szCs w:val="28"/>
        </w:rPr>
        <w:t>五、政府性基金预算财政拨款支出决算情况说明</w:t>
      </w:r>
    </w:p>
    <w:p w:rsidR="002F7AC6" w:rsidRDefault="002F7AC6" w:rsidP="002F7AC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本部门</w:t>
      </w:r>
      <w:r>
        <w:rPr>
          <w:rFonts w:ascii="仿宋_GB2312" w:eastAsia="仿宋_GB2312"/>
          <w:sz w:val="28"/>
          <w:szCs w:val="28"/>
        </w:rPr>
        <w:t>无</w:t>
      </w:r>
      <w:r>
        <w:rPr>
          <w:rFonts w:ascii="仿宋_GB2312" w:eastAsia="仿宋_GB2312" w:hint="eastAsia"/>
          <w:sz w:val="28"/>
          <w:szCs w:val="28"/>
        </w:rPr>
        <w:t>此项</w:t>
      </w:r>
      <w:r w:rsidRPr="00FB1248">
        <w:rPr>
          <w:rFonts w:ascii="仿宋_GB2312" w:eastAsia="仿宋_GB2312" w:hint="eastAsia"/>
          <w:sz w:val="28"/>
          <w:szCs w:val="28"/>
        </w:rPr>
        <w:t>支出</w:t>
      </w:r>
      <w:r>
        <w:rPr>
          <w:rFonts w:ascii="仿宋_GB2312" w:eastAsia="仿宋_GB2312" w:hint="eastAsia"/>
          <w:sz w:val="28"/>
          <w:szCs w:val="28"/>
        </w:rPr>
        <w:t>。</w:t>
      </w:r>
    </w:p>
    <w:p w:rsidR="00FA25AF" w:rsidRPr="00FB1248" w:rsidRDefault="00FA25AF" w:rsidP="00FA25AF">
      <w:pPr>
        <w:spacing w:line="580" w:lineRule="exact"/>
        <w:ind w:firstLineChars="196" w:firstLine="551"/>
        <w:rPr>
          <w:rFonts w:ascii="黑体" w:eastAsia="黑体"/>
          <w:sz w:val="28"/>
          <w:szCs w:val="28"/>
        </w:rPr>
      </w:pPr>
      <w:r w:rsidRPr="00FB1248">
        <w:rPr>
          <w:rFonts w:ascii="黑体" w:eastAsia="黑体" w:hint="eastAsia"/>
          <w:b/>
          <w:sz w:val="28"/>
          <w:szCs w:val="28"/>
        </w:rPr>
        <w:t>六、财政拨款基本支出决算情况说明</w:t>
      </w:r>
    </w:p>
    <w:p w:rsidR="0004266E" w:rsidRPr="0004266E" w:rsidRDefault="0004266E" w:rsidP="0004266E">
      <w:pPr>
        <w:tabs>
          <w:tab w:val="center" w:pos="6979"/>
        </w:tabs>
        <w:spacing w:line="580" w:lineRule="exact"/>
        <w:ind w:firstLineChars="196" w:firstLine="549"/>
        <w:rPr>
          <w:rFonts w:ascii="仿宋_GB2312" w:eastAsia="仿宋_GB2312"/>
          <w:sz w:val="28"/>
          <w:szCs w:val="28"/>
        </w:rPr>
      </w:pPr>
      <w:r w:rsidRPr="0004266E">
        <w:rPr>
          <w:rFonts w:ascii="仿宋_GB2312" w:eastAsia="仿宋_GB2312" w:hint="eastAsia"/>
          <w:sz w:val="28"/>
          <w:szCs w:val="28"/>
        </w:rPr>
        <w:t>201</w:t>
      </w:r>
      <w:r w:rsidRPr="0004266E">
        <w:rPr>
          <w:rFonts w:ascii="仿宋_GB2312" w:eastAsia="仿宋_GB2312"/>
          <w:sz w:val="28"/>
          <w:szCs w:val="28"/>
        </w:rPr>
        <w:t>9</w:t>
      </w:r>
      <w:r w:rsidRPr="0004266E">
        <w:rPr>
          <w:rFonts w:ascii="仿宋_GB2312" w:eastAsia="仿宋_GB2312" w:hint="eastAsia"/>
          <w:sz w:val="28"/>
          <w:szCs w:val="28"/>
        </w:rPr>
        <w:t>年本部门使用一般公共预算财政拨款安排基本支出</w:t>
      </w:r>
      <w:r w:rsidRPr="0004266E">
        <w:rPr>
          <w:rFonts w:ascii="仿宋_GB2312" w:eastAsia="仿宋_GB2312"/>
          <w:sz w:val="28"/>
          <w:szCs w:val="28"/>
        </w:rPr>
        <w:t>25793.19</w:t>
      </w:r>
      <w:r w:rsidRPr="0004266E">
        <w:rPr>
          <w:rFonts w:ascii="仿宋_GB2312" w:eastAsia="仿宋_GB2312" w:hint="eastAsia"/>
          <w:sz w:val="28"/>
          <w:szCs w:val="28"/>
        </w:rPr>
        <w:t>万元，使用政府性基金财政拨款安排基本支出0</w:t>
      </w:r>
    </w:p>
    <w:p w:rsidR="0004266E" w:rsidRPr="0004266E" w:rsidRDefault="0004266E" w:rsidP="0004266E">
      <w:pPr>
        <w:tabs>
          <w:tab w:val="center" w:pos="6979"/>
        </w:tabs>
        <w:spacing w:line="580" w:lineRule="exact"/>
        <w:ind w:firstLineChars="196" w:firstLine="549"/>
        <w:rPr>
          <w:rFonts w:ascii="仿宋_GB2312" w:eastAsia="仿宋_GB2312"/>
          <w:b/>
          <w:sz w:val="28"/>
          <w:szCs w:val="28"/>
        </w:rPr>
      </w:pPr>
      <w:r w:rsidRPr="0004266E">
        <w:rPr>
          <w:rFonts w:ascii="仿宋_GB2312" w:eastAsia="仿宋_GB2312" w:hint="eastAsia"/>
          <w:sz w:val="28"/>
          <w:szCs w:val="28"/>
        </w:rPr>
        <w:t>万元，其中：（1）工资福利支出包括基本工资</w:t>
      </w:r>
      <w:r w:rsidRPr="0004266E">
        <w:rPr>
          <w:rFonts w:ascii="仿宋_GB2312" w:eastAsia="仿宋_GB2312"/>
          <w:sz w:val="28"/>
          <w:szCs w:val="28"/>
        </w:rPr>
        <w:t>、津贴补贴、奖金、伙食补助费、绩效工资、</w:t>
      </w:r>
      <w:r w:rsidRPr="0004266E">
        <w:rPr>
          <w:rFonts w:ascii="仿宋_GB2312" w:eastAsia="仿宋_GB2312" w:hint="eastAsia"/>
          <w:sz w:val="28"/>
          <w:szCs w:val="28"/>
        </w:rPr>
        <w:t>其他</w:t>
      </w:r>
      <w:r w:rsidRPr="0004266E">
        <w:rPr>
          <w:rFonts w:ascii="仿宋_GB2312" w:eastAsia="仿宋_GB2312"/>
          <w:sz w:val="28"/>
          <w:szCs w:val="28"/>
        </w:rPr>
        <w:t>社会保障缴费、其他工资福利</w:t>
      </w:r>
      <w:r w:rsidRPr="0004266E">
        <w:rPr>
          <w:rFonts w:ascii="仿宋_GB2312" w:eastAsia="仿宋_GB2312" w:hint="eastAsia"/>
          <w:sz w:val="28"/>
          <w:szCs w:val="28"/>
        </w:rPr>
        <w:t>等</w:t>
      </w:r>
      <w:r w:rsidRPr="0004266E">
        <w:rPr>
          <w:rFonts w:ascii="仿宋_GB2312" w:eastAsia="仿宋_GB2312"/>
          <w:sz w:val="28"/>
          <w:szCs w:val="28"/>
        </w:rPr>
        <w:t>支出</w:t>
      </w:r>
      <w:r w:rsidRPr="0004266E">
        <w:rPr>
          <w:rFonts w:ascii="仿宋_GB2312" w:eastAsia="仿宋_GB2312" w:hint="eastAsia"/>
          <w:sz w:val="28"/>
          <w:szCs w:val="28"/>
        </w:rPr>
        <w:t>；（2）商品和服务支出包括</w:t>
      </w:r>
      <w:r w:rsidRPr="0004266E">
        <w:rPr>
          <w:rFonts w:ascii="仿宋_GB2312" w:eastAsia="仿宋_GB2312"/>
          <w:sz w:val="28"/>
          <w:szCs w:val="28"/>
        </w:rPr>
        <w:t>办公费、印刷费、咨询费、手续费、水费、电费、邮电费、取暖费、</w:t>
      </w:r>
      <w:r w:rsidRPr="0004266E">
        <w:rPr>
          <w:rFonts w:ascii="仿宋_GB2312" w:eastAsia="仿宋_GB2312"/>
          <w:sz w:val="28"/>
          <w:szCs w:val="28"/>
        </w:rPr>
        <w:lastRenderedPageBreak/>
        <w:t>物业管理费、差旅费、因公出国（境）费、维修（护）费、租赁费、会议费、培训费、公务接待费、专用材料费、劳务费、委托业务费、工会经费、福利费、公务用车运行维护费、其他交通费、其他商品和服务</w:t>
      </w:r>
      <w:r w:rsidRPr="0004266E">
        <w:rPr>
          <w:rFonts w:ascii="仿宋_GB2312" w:eastAsia="仿宋_GB2312" w:hint="eastAsia"/>
          <w:sz w:val="28"/>
          <w:szCs w:val="28"/>
        </w:rPr>
        <w:t>等</w:t>
      </w:r>
      <w:r w:rsidRPr="0004266E">
        <w:rPr>
          <w:rFonts w:ascii="仿宋_GB2312" w:eastAsia="仿宋_GB2312"/>
          <w:sz w:val="28"/>
          <w:szCs w:val="28"/>
        </w:rPr>
        <w:t>支出</w:t>
      </w:r>
      <w:r w:rsidRPr="0004266E">
        <w:rPr>
          <w:rFonts w:ascii="仿宋_GB2312" w:eastAsia="仿宋_GB2312" w:hint="eastAsia"/>
          <w:sz w:val="28"/>
          <w:szCs w:val="28"/>
        </w:rPr>
        <w:t>；（3）对个人和家庭补助支出包括</w:t>
      </w:r>
      <w:r w:rsidRPr="0004266E">
        <w:rPr>
          <w:rFonts w:ascii="仿宋_GB2312" w:eastAsia="仿宋_GB2312"/>
          <w:sz w:val="28"/>
          <w:szCs w:val="28"/>
        </w:rPr>
        <w:t>离休费、退休费、抚恤金、生活补助、</w:t>
      </w:r>
      <w:r w:rsidRPr="0004266E">
        <w:rPr>
          <w:rFonts w:ascii="仿宋_GB2312" w:eastAsia="仿宋_GB2312" w:hint="eastAsia"/>
          <w:sz w:val="28"/>
          <w:szCs w:val="28"/>
        </w:rPr>
        <w:t>救济费</w:t>
      </w:r>
      <w:r w:rsidRPr="0004266E">
        <w:rPr>
          <w:rFonts w:ascii="仿宋_GB2312" w:eastAsia="仿宋_GB2312"/>
          <w:sz w:val="28"/>
          <w:szCs w:val="28"/>
        </w:rPr>
        <w:t>、医疗费</w:t>
      </w:r>
      <w:r w:rsidRPr="0004266E">
        <w:rPr>
          <w:rFonts w:ascii="仿宋_GB2312" w:eastAsia="仿宋_GB2312" w:hint="eastAsia"/>
          <w:sz w:val="28"/>
          <w:szCs w:val="28"/>
        </w:rPr>
        <w:t>补助</w:t>
      </w:r>
      <w:r w:rsidRPr="0004266E">
        <w:rPr>
          <w:rFonts w:ascii="仿宋_GB2312" w:eastAsia="仿宋_GB2312"/>
          <w:sz w:val="28"/>
          <w:szCs w:val="28"/>
        </w:rPr>
        <w:t>、助学金、奖励金</w:t>
      </w:r>
      <w:r w:rsidRPr="0004266E">
        <w:rPr>
          <w:rFonts w:ascii="仿宋_GB2312" w:eastAsia="仿宋_GB2312" w:hint="eastAsia"/>
          <w:sz w:val="28"/>
          <w:szCs w:val="28"/>
        </w:rPr>
        <w:t>、</w:t>
      </w:r>
      <w:r w:rsidRPr="0004266E">
        <w:rPr>
          <w:rFonts w:ascii="仿宋_GB2312" w:eastAsia="仿宋_GB2312"/>
          <w:sz w:val="28"/>
          <w:szCs w:val="28"/>
        </w:rPr>
        <w:t>其他对个人和家庭的补助</w:t>
      </w:r>
      <w:r w:rsidRPr="0004266E">
        <w:rPr>
          <w:rFonts w:ascii="仿宋_GB2312" w:eastAsia="仿宋_GB2312" w:hint="eastAsia"/>
          <w:sz w:val="28"/>
          <w:szCs w:val="28"/>
        </w:rPr>
        <w:t>等</w:t>
      </w:r>
      <w:r w:rsidRPr="0004266E">
        <w:rPr>
          <w:rFonts w:ascii="仿宋_GB2312" w:eastAsia="仿宋_GB2312"/>
          <w:sz w:val="28"/>
          <w:szCs w:val="28"/>
        </w:rPr>
        <w:t>支出</w:t>
      </w:r>
      <w:r w:rsidRPr="0004266E">
        <w:rPr>
          <w:rFonts w:ascii="仿宋_GB2312" w:eastAsia="仿宋_GB2312" w:hint="eastAsia"/>
          <w:sz w:val="28"/>
          <w:szCs w:val="28"/>
        </w:rPr>
        <w:t>。（4）其他资本性支出包括</w:t>
      </w:r>
      <w:r w:rsidRPr="0004266E">
        <w:rPr>
          <w:rFonts w:ascii="仿宋_GB2312" w:eastAsia="仿宋_GB2312"/>
          <w:sz w:val="28"/>
          <w:szCs w:val="28"/>
        </w:rPr>
        <w:t>办公设备购置、专用设备购置</w:t>
      </w:r>
      <w:r w:rsidRPr="0004266E">
        <w:rPr>
          <w:rFonts w:ascii="仿宋_GB2312" w:eastAsia="仿宋_GB2312" w:hint="eastAsia"/>
          <w:sz w:val="28"/>
          <w:szCs w:val="28"/>
        </w:rPr>
        <w:t>等</w:t>
      </w:r>
      <w:r w:rsidRPr="0004266E">
        <w:rPr>
          <w:rFonts w:ascii="仿宋_GB2312" w:eastAsia="仿宋_GB2312"/>
          <w:sz w:val="28"/>
          <w:szCs w:val="28"/>
        </w:rPr>
        <w:t>。</w:t>
      </w:r>
    </w:p>
    <w:p w:rsidR="00FA25AF" w:rsidRPr="007E03CB" w:rsidRDefault="00FA25AF" w:rsidP="007E03CB">
      <w:pPr>
        <w:tabs>
          <w:tab w:val="center" w:pos="6979"/>
        </w:tabs>
        <w:spacing w:line="580" w:lineRule="exact"/>
        <w:rPr>
          <w:rFonts w:ascii="黑体" w:eastAsia="黑体"/>
          <w:b/>
          <w:sz w:val="28"/>
          <w:szCs w:val="28"/>
        </w:rPr>
      </w:pPr>
      <w:r w:rsidRPr="00FB1248">
        <w:rPr>
          <w:rFonts w:ascii="仿宋_GB2312" w:eastAsia="仿宋_GB2312"/>
          <w:b/>
          <w:sz w:val="32"/>
          <w:szCs w:val="32"/>
        </w:rPr>
        <w:tab/>
      </w:r>
    </w:p>
    <w:p w:rsidR="00FA25AF" w:rsidRPr="002D03C6" w:rsidRDefault="00FA25AF" w:rsidP="00FA25AF">
      <w:pPr>
        <w:tabs>
          <w:tab w:val="center" w:pos="6979"/>
        </w:tabs>
        <w:jc w:val="center"/>
        <w:rPr>
          <w:rFonts w:ascii="宋体" w:hAnsi="宋体" w:cs="宋体"/>
          <w:b/>
          <w:spacing w:val="40"/>
          <w:sz w:val="32"/>
          <w:szCs w:val="32"/>
        </w:rPr>
      </w:pPr>
      <w:r w:rsidRPr="00FB1248">
        <w:rPr>
          <w:rFonts w:ascii="宋体" w:hAnsi="宋体" w:cs="宋体" w:hint="eastAsia"/>
          <w:b/>
          <w:bCs/>
          <w:spacing w:val="40"/>
          <w:sz w:val="32"/>
          <w:szCs w:val="32"/>
        </w:rPr>
        <w:t>第三部分</w:t>
      </w:r>
      <w:r w:rsidRPr="00FB1248">
        <w:rPr>
          <w:rFonts w:ascii="宋体" w:hAnsi="宋体" w:hint="eastAsia"/>
          <w:b/>
          <w:spacing w:val="40"/>
          <w:sz w:val="32"/>
          <w:szCs w:val="32"/>
        </w:rPr>
        <w:t>201</w:t>
      </w:r>
      <w:r>
        <w:rPr>
          <w:rFonts w:ascii="宋体" w:hAnsi="宋体"/>
          <w:b/>
          <w:spacing w:val="40"/>
          <w:sz w:val="32"/>
          <w:szCs w:val="32"/>
        </w:rPr>
        <w:t>9</w:t>
      </w:r>
      <w:r w:rsidRPr="00FB1248">
        <w:rPr>
          <w:rFonts w:ascii="宋体" w:hAnsi="宋体" w:hint="eastAsia"/>
          <w:b/>
          <w:spacing w:val="40"/>
          <w:sz w:val="32"/>
          <w:szCs w:val="32"/>
        </w:rPr>
        <w:t>年度</w:t>
      </w:r>
      <w:r w:rsidRPr="00FB1248">
        <w:rPr>
          <w:rFonts w:ascii="宋体" w:hAnsi="宋体" w:cs="宋体" w:hint="eastAsia"/>
          <w:b/>
          <w:spacing w:val="40"/>
          <w:sz w:val="32"/>
          <w:szCs w:val="32"/>
        </w:rPr>
        <w:t>其他重要事项的情况说明</w:t>
      </w:r>
    </w:p>
    <w:p w:rsidR="00FA25AF" w:rsidRPr="00FB1248" w:rsidRDefault="00FA25AF" w:rsidP="00FA25AF">
      <w:pPr>
        <w:spacing w:line="560" w:lineRule="exact"/>
        <w:ind w:firstLineChars="200" w:firstLine="560"/>
        <w:rPr>
          <w:rFonts w:ascii="黑体" w:eastAsia="黑体"/>
          <w:sz w:val="28"/>
          <w:szCs w:val="28"/>
        </w:rPr>
      </w:pPr>
      <w:r w:rsidRPr="00FB1248">
        <w:rPr>
          <w:rFonts w:ascii="黑体" w:eastAsia="黑体" w:hint="eastAsia"/>
          <w:sz w:val="28"/>
          <w:szCs w:val="28"/>
        </w:rPr>
        <w:t>一、“三公”经费财政拨款决算情况</w:t>
      </w:r>
    </w:p>
    <w:p w:rsidR="00311A07" w:rsidRPr="001703A7" w:rsidRDefault="00311A07" w:rsidP="00311A07">
      <w:pPr>
        <w:spacing w:line="560" w:lineRule="exact"/>
        <w:ind w:firstLine="600"/>
        <w:rPr>
          <w:rFonts w:ascii="仿宋_GB2312" w:eastAsia="仿宋_GB2312"/>
          <w:sz w:val="28"/>
          <w:szCs w:val="28"/>
        </w:rPr>
      </w:pPr>
      <w:r w:rsidRPr="00FB1248">
        <w:rPr>
          <w:rFonts w:ascii="仿宋_GB2312" w:eastAsia="仿宋_GB2312" w:hint="eastAsia"/>
          <w:sz w:val="28"/>
          <w:szCs w:val="28"/>
        </w:rPr>
        <w:t>“三公”经费包括本部门所属</w:t>
      </w:r>
      <w:r>
        <w:rPr>
          <w:rFonts w:ascii="仿宋_GB2312" w:eastAsia="仿宋_GB2312" w:hint="eastAsia"/>
          <w:sz w:val="28"/>
          <w:szCs w:val="28"/>
        </w:rPr>
        <w:t>3</w:t>
      </w:r>
      <w:r w:rsidRPr="00FB1248">
        <w:rPr>
          <w:rFonts w:ascii="仿宋_GB2312" w:eastAsia="仿宋_GB2312" w:hint="eastAsia"/>
          <w:bCs/>
          <w:sz w:val="28"/>
          <w:szCs w:val="28"/>
        </w:rPr>
        <w:t>个</w:t>
      </w:r>
      <w:r w:rsidRPr="00FB1248">
        <w:rPr>
          <w:rFonts w:ascii="仿宋_GB2312" w:eastAsia="仿宋_GB2312" w:hint="eastAsia"/>
          <w:sz w:val="28"/>
          <w:szCs w:val="28"/>
        </w:rPr>
        <w:t>事业单位。201</w:t>
      </w:r>
      <w:r>
        <w:rPr>
          <w:rFonts w:ascii="仿宋_GB2312" w:eastAsia="仿宋_GB2312"/>
          <w:sz w:val="28"/>
          <w:szCs w:val="28"/>
        </w:rPr>
        <w:t>9</w:t>
      </w:r>
      <w:r w:rsidRPr="00FB1248">
        <w:rPr>
          <w:rFonts w:ascii="仿宋_GB2312" w:eastAsia="仿宋_GB2312" w:hint="eastAsia"/>
          <w:sz w:val="28"/>
          <w:szCs w:val="28"/>
        </w:rPr>
        <w:t>年“三公”经费财政拨款决算数</w:t>
      </w:r>
      <w:r>
        <w:rPr>
          <w:rFonts w:ascii="仿宋_GB2312" w:eastAsia="仿宋_GB2312" w:hint="eastAsia"/>
          <w:sz w:val="28"/>
          <w:szCs w:val="28"/>
        </w:rPr>
        <w:t>18.24</w:t>
      </w:r>
      <w:r w:rsidRPr="00FB1248">
        <w:rPr>
          <w:rFonts w:ascii="仿宋_GB2312" w:eastAsia="仿宋_GB2312" w:hint="eastAsia"/>
          <w:sz w:val="28"/>
          <w:szCs w:val="28"/>
        </w:rPr>
        <w:t>万元，比201</w:t>
      </w:r>
      <w:r>
        <w:rPr>
          <w:rFonts w:ascii="仿宋_GB2312" w:eastAsia="仿宋_GB2312"/>
          <w:sz w:val="28"/>
          <w:szCs w:val="28"/>
        </w:rPr>
        <w:t>9</w:t>
      </w:r>
      <w:r w:rsidRPr="00FB1248">
        <w:rPr>
          <w:rFonts w:ascii="仿宋_GB2312" w:eastAsia="仿宋_GB2312" w:hint="eastAsia"/>
          <w:sz w:val="28"/>
          <w:szCs w:val="28"/>
        </w:rPr>
        <w:t>年“三公”经费财政拨款年初预算</w:t>
      </w:r>
      <w:r>
        <w:rPr>
          <w:rFonts w:ascii="仿宋_GB2312" w:eastAsia="仿宋_GB2312" w:hint="eastAsia"/>
          <w:sz w:val="28"/>
          <w:szCs w:val="28"/>
        </w:rPr>
        <w:t>32.33</w:t>
      </w:r>
      <w:r w:rsidRPr="00FB1248">
        <w:rPr>
          <w:rFonts w:ascii="仿宋_GB2312" w:eastAsia="仿宋_GB2312" w:hint="eastAsia"/>
          <w:sz w:val="28"/>
          <w:szCs w:val="28"/>
        </w:rPr>
        <w:t>万元减少</w:t>
      </w:r>
      <w:r>
        <w:rPr>
          <w:rFonts w:ascii="仿宋_GB2312" w:eastAsia="仿宋_GB2312" w:hint="eastAsia"/>
          <w:sz w:val="28"/>
          <w:szCs w:val="28"/>
        </w:rPr>
        <w:t>14.09</w:t>
      </w:r>
      <w:r w:rsidRPr="00FB1248">
        <w:rPr>
          <w:rFonts w:ascii="仿宋_GB2312" w:eastAsia="仿宋_GB2312" w:hint="eastAsia"/>
          <w:sz w:val="28"/>
          <w:szCs w:val="28"/>
        </w:rPr>
        <w:t>万元。其中：</w:t>
      </w:r>
    </w:p>
    <w:p w:rsidR="00FA25AF" w:rsidRPr="00FB1248" w:rsidRDefault="00FA25AF" w:rsidP="00FA25AF">
      <w:pPr>
        <w:spacing w:line="560" w:lineRule="exact"/>
        <w:ind w:firstLine="600"/>
        <w:rPr>
          <w:rFonts w:ascii="仿宋_GB2312" w:eastAsia="仿宋_GB2312"/>
          <w:sz w:val="28"/>
          <w:szCs w:val="28"/>
        </w:rPr>
      </w:pPr>
      <w:r w:rsidRPr="00FB1248">
        <w:rPr>
          <w:rFonts w:ascii="仿宋_GB2312" w:eastAsia="仿宋_GB2312" w:hint="eastAsia"/>
          <w:sz w:val="28"/>
          <w:szCs w:val="28"/>
        </w:rPr>
        <w:t>1.因公出国（境）费用。</w:t>
      </w:r>
      <w:r w:rsidR="00311A07" w:rsidRPr="00FB1248">
        <w:rPr>
          <w:rFonts w:ascii="仿宋_GB2312" w:eastAsia="仿宋_GB2312" w:hint="eastAsia"/>
          <w:sz w:val="28"/>
          <w:szCs w:val="28"/>
        </w:rPr>
        <w:t>201</w:t>
      </w:r>
      <w:r w:rsidR="00311A07">
        <w:rPr>
          <w:rFonts w:ascii="仿宋_GB2312" w:eastAsia="仿宋_GB2312"/>
          <w:sz w:val="28"/>
          <w:szCs w:val="28"/>
        </w:rPr>
        <w:t>9</w:t>
      </w:r>
      <w:r w:rsidR="00311A07" w:rsidRPr="00FB1248">
        <w:rPr>
          <w:rFonts w:ascii="仿宋_GB2312" w:eastAsia="仿宋_GB2312" w:hint="eastAsia"/>
          <w:sz w:val="28"/>
          <w:szCs w:val="28"/>
        </w:rPr>
        <w:t>年决算数</w:t>
      </w:r>
      <w:r w:rsidR="00311A07">
        <w:rPr>
          <w:rFonts w:ascii="仿宋_GB2312" w:eastAsia="仿宋_GB2312" w:hint="eastAsia"/>
          <w:sz w:val="28"/>
          <w:szCs w:val="28"/>
        </w:rPr>
        <w:t>0</w:t>
      </w:r>
      <w:r w:rsidR="00311A07" w:rsidRPr="00FB1248">
        <w:rPr>
          <w:rFonts w:ascii="仿宋_GB2312" w:eastAsia="仿宋_GB2312" w:hint="eastAsia"/>
          <w:sz w:val="28"/>
          <w:szCs w:val="28"/>
        </w:rPr>
        <w:t>万元，</w:t>
      </w:r>
      <w:r w:rsidR="00311A07">
        <w:rPr>
          <w:rFonts w:ascii="仿宋_GB2312" w:eastAsia="仿宋_GB2312" w:hint="eastAsia"/>
          <w:sz w:val="28"/>
          <w:szCs w:val="28"/>
        </w:rPr>
        <w:t>与</w:t>
      </w:r>
      <w:r w:rsidR="00311A07" w:rsidRPr="00FB1248">
        <w:rPr>
          <w:rFonts w:ascii="仿宋_GB2312" w:eastAsia="仿宋_GB2312" w:hint="eastAsia"/>
          <w:sz w:val="28"/>
          <w:szCs w:val="28"/>
        </w:rPr>
        <w:t>201</w:t>
      </w:r>
      <w:r w:rsidR="00311A07">
        <w:rPr>
          <w:rFonts w:ascii="仿宋_GB2312" w:eastAsia="仿宋_GB2312"/>
          <w:sz w:val="28"/>
          <w:szCs w:val="28"/>
        </w:rPr>
        <w:t>9</w:t>
      </w:r>
      <w:r w:rsidR="00311A07" w:rsidRPr="00FB1248">
        <w:rPr>
          <w:rFonts w:ascii="仿宋_GB2312" w:eastAsia="仿宋_GB2312" w:hint="eastAsia"/>
          <w:sz w:val="28"/>
          <w:szCs w:val="28"/>
        </w:rPr>
        <w:t>年年初预算数</w:t>
      </w:r>
      <w:r w:rsidR="00311A07">
        <w:rPr>
          <w:rFonts w:ascii="仿宋_GB2312" w:eastAsia="仿宋_GB2312" w:hint="eastAsia"/>
          <w:sz w:val="28"/>
          <w:szCs w:val="28"/>
        </w:rPr>
        <w:t>0</w:t>
      </w:r>
      <w:r w:rsidR="00311A07" w:rsidRPr="00FB1248">
        <w:rPr>
          <w:rFonts w:ascii="仿宋_GB2312" w:eastAsia="仿宋_GB2312" w:hint="eastAsia"/>
          <w:sz w:val="28"/>
          <w:szCs w:val="28"/>
        </w:rPr>
        <w:t>万元</w:t>
      </w:r>
      <w:r w:rsidR="00311A07">
        <w:rPr>
          <w:rFonts w:ascii="仿宋_GB2312" w:eastAsia="仿宋_GB2312" w:hint="eastAsia"/>
          <w:sz w:val="28"/>
          <w:szCs w:val="28"/>
        </w:rPr>
        <w:t>持平</w:t>
      </w:r>
      <w:r w:rsidR="00311A07" w:rsidRPr="00FB1248">
        <w:rPr>
          <w:rFonts w:ascii="仿宋_GB2312" w:eastAsia="仿宋_GB2312" w:hint="eastAsia"/>
          <w:sz w:val="28"/>
          <w:szCs w:val="28"/>
        </w:rPr>
        <w:t>。</w:t>
      </w:r>
    </w:p>
    <w:p w:rsidR="00311A07" w:rsidRPr="00FB1248" w:rsidRDefault="00FA25AF" w:rsidP="00311A07">
      <w:pPr>
        <w:spacing w:line="560" w:lineRule="exact"/>
        <w:ind w:firstLine="600"/>
        <w:rPr>
          <w:rFonts w:ascii="仿宋_GB2312" w:eastAsia="仿宋_GB2312"/>
          <w:sz w:val="28"/>
          <w:szCs w:val="28"/>
        </w:rPr>
      </w:pPr>
      <w:r w:rsidRPr="00FB1248">
        <w:rPr>
          <w:rFonts w:ascii="仿宋_GB2312" w:eastAsia="仿宋_GB2312" w:hint="eastAsia"/>
          <w:sz w:val="28"/>
          <w:szCs w:val="28"/>
        </w:rPr>
        <w:t>2.公务接待费。</w:t>
      </w:r>
      <w:r w:rsidR="00311A07" w:rsidRPr="00FB1248">
        <w:rPr>
          <w:rFonts w:ascii="仿宋_GB2312" w:eastAsia="仿宋_GB2312" w:hint="eastAsia"/>
          <w:sz w:val="28"/>
          <w:szCs w:val="28"/>
        </w:rPr>
        <w:t>201</w:t>
      </w:r>
      <w:r w:rsidR="00311A07">
        <w:rPr>
          <w:rFonts w:ascii="仿宋_GB2312" w:eastAsia="仿宋_GB2312"/>
          <w:sz w:val="28"/>
          <w:szCs w:val="28"/>
        </w:rPr>
        <w:t>9</w:t>
      </w:r>
      <w:r w:rsidR="00311A07" w:rsidRPr="00FB1248">
        <w:rPr>
          <w:rFonts w:ascii="仿宋_GB2312" w:eastAsia="仿宋_GB2312" w:hint="eastAsia"/>
          <w:sz w:val="28"/>
          <w:szCs w:val="28"/>
        </w:rPr>
        <w:t>年决算数</w:t>
      </w:r>
      <w:r w:rsidR="00311A07">
        <w:rPr>
          <w:rFonts w:ascii="仿宋_GB2312" w:eastAsia="仿宋_GB2312" w:hint="eastAsia"/>
          <w:sz w:val="28"/>
          <w:szCs w:val="28"/>
        </w:rPr>
        <w:t>0</w:t>
      </w:r>
      <w:r w:rsidR="00311A07" w:rsidRPr="00FB1248">
        <w:rPr>
          <w:rFonts w:ascii="仿宋_GB2312" w:eastAsia="仿宋_GB2312" w:hint="eastAsia"/>
          <w:sz w:val="28"/>
          <w:szCs w:val="28"/>
        </w:rPr>
        <w:t>万元，</w:t>
      </w:r>
      <w:r w:rsidR="00311A07">
        <w:rPr>
          <w:rFonts w:ascii="仿宋_GB2312" w:eastAsia="仿宋_GB2312" w:hint="eastAsia"/>
          <w:sz w:val="28"/>
          <w:szCs w:val="28"/>
        </w:rPr>
        <w:t>与</w:t>
      </w:r>
      <w:r w:rsidR="00311A07" w:rsidRPr="00FB1248">
        <w:rPr>
          <w:rFonts w:ascii="仿宋_GB2312" w:eastAsia="仿宋_GB2312" w:hint="eastAsia"/>
          <w:sz w:val="28"/>
          <w:szCs w:val="28"/>
        </w:rPr>
        <w:t>201</w:t>
      </w:r>
      <w:r w:rsidR="00311A07">
        <w:rPr>
          <w:rFonts w:ascii="仿宋_GB2312" w:eastAsia="仿宋_GB2312"/>
          <w:sz w:val="28"/>
          <w:szCs w:val="28"/>
        </w:rPr>
        <w:t>9</w:t>
      </w:r>
      <w:r w:rsidR="00311A07" w:rsidRPr="00FB1248">
        <w:rPr>
          <w:rFonts w:ascii="仿宋_GB2312" w:eastAsia="仿宋_GB2312" w:hint="eastAsia"/>
          <w:sz w:val="28"/>
          <w:szCs w:val="28"/>
        </w:rPr>
        <w:t>年年初预算数</w:t>
      </w:r>
      <w:r w:rsidR="00311A07">
        <w:rPr>
          <w:rFonts w:ascii="仿宋_GB2312" w:eastAsia="仿宋_GB2312" w:hint="eastAsia"/>
          <w:sz w:val="28"/>
          <w:szCs w:val="28"/>
        </w:rPr>
        <w:t>0</w:t>
      </w:r>
      <w:r w:rsidR="00311A07" w:rsidRPr="00FB1248">
        <w:rPr>
          <w:rFonts w:ascii="仿宋_GB2312" w:eastAsia="仿宋_GB2312" w:hint="eastAsia"/>
          <w:sz w:val="28"/>
          <w:szCs w:val="28"/>
        </w:rPr>
        <w:t>万元</w:t>
      </w:r>
      <w:r w:rsidR="00311A07">
        <w:rPr>
          <w:rFonts w:ascii="仿宋_GB2312" w:eastAsia="仿宋_GB2312" w:hint="eastAsia"/>
          <w:sz w:val="28"/>
          <w:szCs w:val="28"/>
        </w:rPr>
        <w:t>持平</w:t>
      </w:r>
      <w:r w:rsidR="00311A07" w:rsidRPr="00FB1248">
        <w:rPr>
          <w:rFonts w:ascii="仿宋_GB2312" w:eastAsia="仿宋_GB2312" w:hint="eastAsia"/>
          <w:sz w:val="28"/>
          <w:szCs w:val="28"/>
        </w:rPr>
        <w:t>。</w:t>
      </w:r>
    </w:p>
    <w:p w:rsidR="00FA3E82" w:rsidRDefault="00FA25AF" w:rsidP="00FA3E82">
      <w:pPr>
        <w:spacing w:line="560" w:lineRule="exact"/>
        <w:ind w:firstLine="600"/>
        <w:rPr>
          <w:rFonts w:ascii="仿宋_GB2312" w:eastAsia="仿宋_GB2312"/>
          <w:sz w:val="28"/>
          <w:szCs w:val="28"/>
        </w:rPr>
      </w:pPr>
      <w:r w:rsidRPr="00FB1248">
        <w:rPr>
          <w:rFonts w:ascii="仿宋_GB2312" w:eastAsia="仿宋_GB2312" w:hint="eastAsia"/>
          <w:sz w:val="28"/>
          <w:szCs w:val="28"/>
        </w:rPr>
        <w:t>3.</w:t>
      </w:r>
      <w:r w:rsidR="00FA3E82" w:rsidRPr="00FA3E82">
        <w:rPr>
          <w:rFonts w:ascii="仿宋_GB2312" w:eastAsia="仿宋_GB2312" w:hint="eastAsia"/>
          <w:sz w:val="28"/>
          <w:szCs w:val="28"/>
        </w:rPr>
        <w:t xml:space="preserve"> </w:t>
      </w:r>
      <w:r w:rsidR="00FA3E82" w:rsidRPr="00FB1248">
        <w:rPr>
          <w:rFonts w:ascii="仿宋_GB2312" w:eastAsia="仿宋_GB2312" w:hint="eastAsia"/>
          <w:sz w:val="28"/>
          <w:szCs w:val="28"/>
        </w:rPr>
        <w:t>201</w:t>
      </w:r>
      <w:r w:rsidR="00FA3E82">
        <w:rPr>
          <w:rFonts w:ascii="仿宋_GB2312" w:eastAsia="仿宋_GB2312"/>
          <w:sz w:val="28"/>
          <w:szCs w:val="28"/>
        </w:rPr>
        <w:t>9</w:t>
      </w:r>
      <w:r w:rsidR="00FA3E82" w:rsidRPr="00FB1248">
        <w:rPr>
          <w:rFonts w:ascii="仿宋_GB2312" w:eastAsia="仿宋_GB2312" w:hint="eastAsia"/>
          <w:sz w:val="28"/>
          <w:szCs w:val="28"/>
        </w:rPr>
        <w:t>年决算数</w:t>
      </w:r>
      <w:r w:rsidR="00FA3E82">
        <w:rPr>
          <w:rFonts w:ascii="仿宋_GB2312" w:eastAsia="仿宋_GB2312"/>
          <w:sz w:val="28"/>
          <w:szCs w:val="28"/>
        </w:rPr>
        <w:t>18.24</w:t>
      </w:r>
      <w:r w:rsidR="00FA3E82" w:rsidRPr="00FB1248">
        <w:rPr>
          <w:rFonts w:ascii="仿宋_GB2312" w:eastAsia="仿宋_GB2312" w:hint="eastAsia"/>
          <w:sz w:val="28"/>
          <w:szCs w:val="28"/>
        </w:rPr>
        <w:t>万元，比201</w:t>
      </w:r>
      <w:r w:rsidR="00FA3E82">
        <w:rPr>
          <w:rFonts w:ascii="仿宋_GB2312" w:eastAsia="仿宋_GB2312"/>
          <w:sz w:val="28"/>
          <w:szCs w:val="28"/>
        </w:rPr>
        <w:t>9</w:t>
      </w:r>
      <w:r w:rsidR="00FA3E82" w:rsidRPr="00FB1248">
        <w:rPr>
          <w:rFonts w:ascii="仿宋_GB2312" w:eastAsia="仿宋_GB2312" w:hint="eastAsia"/>
          <w:sz w:val="28"/>
          <w:szCs w:val="28"/>
        </w:rPr>
        <w:t>年年初预算数</w:t>
      </w:r>
      <w:r w:rsidR="00FA3E82">
        <w:rPr>
          <w:rFonts w:ascii="仿宋_GB2312" w:eastAsia="仿宋_GB2312"/>
          <w:sz w:val="28"/>
          <w:szCs w:val="28"/>
        </w:rPr>
        <w:t>32.33</w:t>
      </w:r>
      <w:r w:rsidR="00FA3E82" w:rsidRPr="00FB1248">
        <w:rPr>
          <w:rFonts w:ascii="仿宋_GB2312" w:eastAsia="仿宋_GB2312" w:hint="eastAsia"/>
          <w:sz w:val="28"/>
          <w:szCs w:val="28"/>
        </w:rPr>
        <w:t>万元减少</w:t>
      </w:r>
      <w:r w:rsidR="00FA3E82">
        <w:rPr>
          <w:rFonts w:ascii="仿宋_GB2312" w:eastAsia="仿宋_GB2312"/>
          <w:sz w:val="28"/>
          <w:szCs w:val="28"/>
        </w:rPr>
        <w:t>14.09</w:t>
      </w:r>
      <w:r w:rsidR="00FA3E82" w:rsidRPr="00FB1248">
        <w:rPr>
          <w:rFonts w:ascii="仿宋_GB2312" w:eastAsia="仿宋_GB2312" w:hint="eastAsia"/>
          <w:sz w:val="28"/>
          <w:szCs w:val="28"/>
        </w:rPr>
        <w:t>万元。其中，公务用车购置费201</w:t>
      </w:r>
      <w:r w:rsidR="00FA3E82">
        <w:rPr>
          <w:rFonts w:ascii="仿宋_GB2312" w:eastAsia="仿宋_GB2312"/>
          <w:sz w:val="28"/>
          <w:szCs w:val="28"/>
        </w:rPr>
        <w:t>9</w:t>
      </w:r>
      <w:r w:rsidR="00FA3E82" w:rsidRPr="00FB1248">
        <w:rPr>
          <w:rFonts w:ascii="仿宋_GB2312" w:eastAsia="仿宋_GB2312" w:hint="eastAsia"/>
          <w:sz w:val="28"/>
          <w:szCs w:val="28"/>
        </w:rPr>
        <w:t>年决算数</w:t>
      </w:r>
      <w:r w:rsidR="00FA3E82">
        <w:rPr>
          <w:rFonts w:ascii="仿宋_GB2312" w:eastAsia="仿宋_GB2312"/>
          <w:sz w:val="28"/>
          <w:szCs w:val="28"/>
        </w:rPr>
        <w:t>12.72</w:t>
      </w:r>
      <w:r w:rsidR="00FA3E82" w:rsidRPr="00FB1248">
        <w:rPr>
          <w:rFonts w:ascii="仿宋_GB2312" w:eastAsia="仿宋_GB2312" w:hint="eastAsia"/>
          <w:sz w:val="28"/>
          <w:szCs w:val="28"/>
        </w:rPr>
        <w:t>万元，比201</w:t>
      </w:r>
      <w:r w:rsidR="00FA3E82">
        <w:rPr>
          <w:rFonts w:ascii="仿宋_GB2312" w:eastAsia="仿宋_GB2312"/>
          <w:sz w:val="28"/>
          <w:szCs w:val="28"/>
        </w:rPr>
        <w:t>9</w:t>
      </w:r>
      <w:r w:rsidR="00FA3E82" w:rsidRPr="00FB1248">
        <w:rPr>
          <w:rFonts w:ascii="仿宋_GB2312" w:eastAsia="仿宋_GB2312" w:hint="eastAsia"/>
          <w:sz w:val="28"/>
          <w:szCs w:val="28"/>
        </w:rPr>
        <w:t>年年初预算数</w:t>
      </w:r>
      <w:r w:rsidR="00FA3E82">
        <w:rPr>
          <w:rFonts w:ascii="仿宋_GB2312" w:eastAsia="仿宋_GB2312"/>
          <w:sz w:val="28"/>
          <w:szCs w:val="28"/>
        </w:rPr>
        <w:t>26.08</w:t>
      </w:r>
      <w:r w:rsidR="00FA3E82" w:rsidRPr="00FB1248">
        <w:rPr>
          <w:rFonts w:ascii="仿宋_GB2312" w:eastAsia="仿宋_GB2312" w:hint="eastAsia"/>
          <w:sz w:val="28"/>
          <w:szCs w:val="28"/>
        </w:rPr>
        <w:t>万元减少</w:t>
      </w:r>
      <w:r w:rsidR="00FA3E82">
        <w:rPr>
          <w:rFonts w:ascii="仿宋_GB2312" w:eastAsia="仿宋_GB2312" w:hint="eastAsia"/>
          <w:sz w:val="28"/>
          <w:szCs w:val="28"/>
        </w:rPr>
        <w:t>1</w:t>
      </w:r>
      <w:r w:rsidR="00FA3E82">
        <w:rPr>
          <w:rFonts w:ascii="仿宋_GB2312" w:eastAsia="仿宋_GB2312"/>
          <w:sz w:val="28"/>
          <w:szCs w:val="28"/>
        </w:rPr>
        <w:t>3.36</w:t>
      </w:r>
      <w:r w:rsidR="00FA3E82" w:rsidRPr="00FB1248">
        <w:rPr>
          <w:rFonts w:ascii="仿宋_GB2312" w:eastAsia="仿宋_GB2312" w:hint="eastAsia"/>
          <w:sz w:val="28"/>
          <w:szCs w:val="28"/>
        </w:rPr>
        <w:t>万元。主要原因：</w:t>
      </w:r>
      <w:r w:rsidR="00FA3E82" w:rsidRPr="00796C2B">
        <w:rPr>
          <w:rFonts w:ascii="仿宋_GB2312" w:eastAsia="仿宋_GB2312" w:hAnsi="宋体" w:hint="eastAsia"/>
          <w:sz w:val="28"/>
          <w:szCs w:val="28"/>
        </w:rPr>
        <w:t>根据单位事业发展规划业务调整支出和</w:t>
      </w:r>
      <w:r w:rsidR="00FA3E82" w:rsidRPr="00796C2B">
        <w:rPr>
          <w:rFonts w:ascii="仿宋_GB2312" w:eastAsia="仿宋_GB2312" w:hint="eastAsia"/>
          <w:sz w:val="28"/>
          <w:szCs w:val="28"/>
        </w:rPr>
        <w:t>落实勤俭节约的政策，压缩开支</w:t>
      </w:r>
      <w:r w:rsidR="00FA3E82">
        <w:rPr>
          <w:rFonts w:ascii="仿宋_GB2312" w:eastAsia="仿宋_GB2312" w:hint="eastAsia"/>
          <w:sz w:val="28"/>
          <w:szCs w:val="28"/>
        </w:rPr>
        <w:t>的原则</w:t>
      </w:r>
      <w:r w:rsidR="00FA3E82">
        <w:rPr>
          <w:rFonts w:ascii="仿宋_GB2312" w:eastAsia="仿宋_GB2312"/>
          <w:sz w:val="28"/>
          <w:szCs w:val="28"/>
        </w:rPr>
        <w:t>，调整购置</w:t>
      </w:r>
      <w:r w:rsidR="00FA3E82" w:rsidRPr="00796C2B">
        <w:rPr>
          <w:rFonts w:ascii="仿宋_GB2312" w:eastAsia="仿宋_GB2312"/>
          <w:sz w:val="28"/>
          <w:szCs w:val="28"/>
        </w:rPr>
        <w:t>公务车品牌变更</w:t>
      </w:r>
      <w:r w:rsidR="00FA3E82" w:rsidRPr="00FB1248">
        <w:rPr>
          <w:rFonts w:ascii="仿宋_GB2312" w:eastAsia="仿宋_GB2312" w:hint="eastAsia"/>
          <w:sz w:val="28"/>
          <w:szCs w:val="28"/>
        </w:rPr>
        <w:t>，</w:t>
      </w:r>
      <w:r w:rsidR="00FA3E82">
        <w:rPr>
          <w:rFonts w:ascii="仿宋_GB2312" w:eastAsia="仿宋_GB2312" w:hint="eastAsia"/>
          <w:sz w:val="28"/>
          <w:szCs w:val="28"/>
        </w:rPr>
        <w:t>降低</w:t>
      </w:r>
      <w:r w:rsidR="00FA3E82">
        <w:rPr>
          <w:rFonts w:ascii="仿宋_GB2312" w:eastAsia="仿宋_GB2312"/>
          <w:sz w:val="28"/>
          <w:szCs w:val="28"/>
        </w:rPr>
        <w:t>支出。</w:t>
      </w:r>
      <w:r w:rsidR="00FA3E82" w:rsidRPr="00FB1248">
        <w:rPr>
          <w:rFonts w:ascii="仿宋_GB2312" w:eastAsia="仿宋_GB2312" w:hint="eastAsia"/>
          <w:sz w:val="28"/>
          <w:szCs w:val="28"/>
        </w:rPr>
        <w:t>201</w:t>
      </w:r>
      <w:r w:rsidR="00FA3E82">
        <w:rPr>
          <w:rFonts w:ascii="仿宋_GB2312" w:eastAsia="仿宋_GB2312"/>
          <w:sz w:val="28"/>
          <w:szCs w:val="28"/>
        </w:rPr>
        <w:t>9</w:t>
      </w:r>
      <w:r w:rsidR="00FA3E82" w:rsidRPr="00FB1248">
        <w:rPr>
          <w:rFonts w:ascii="仿宋_GB2312" w:eastAsia="仿宋_GB2312" w:hint="eastAsia"/>
          <w:sz w:val="28"/>
          <w:szCs w:val="28"/>
        </w:rPr>
        <w:t>年购置（更新）</w:t>
      </w:r>
      <w:r w:rsidR="00FA3E82">
        <w:rPr>
          <w:rFonts w:ascii="仿宋_GB2312" w:eastAsia="仿宋_GB2312"/>
          <w:sz w:val="28"/>
          <w:szCs w:val="28"/>
        </w:rPr>
        <w:t>1</w:t>
      </w:r>
      <w:r w:rsidR="00FA3E82" w:rsidRPr="00FB1248">
        <w:rPr>
          <w:rFonts w:ascii="仿宋_GB2312" w:eastAsia="仿宋_GB2312" w:hint="eastAsia"/>
          <w:sz w:val="28"/>
          <w:szCs w:val="28"/>
        </w:rPr>
        <w:t>辆，车均购</w:t>
      </w:r>
      <w:r w:rsidR="00FA3E82" w:rsidRPr="00FB1248">
        <w:rPr>
          <w:rFonts w:ascii="仿宋_GB2312" w:eastAsia="仿宋_GB2312" w:hint="eastAsia"/>
          <w:sz w:val="28"/>
          <w:szCs w:val="28"/>
        </w:rPr>
        <w:lastRenderedPageBreak/>
        <w:t>置费</w:t>
      </w:r>
      <w:r w:rsidR="00FA3E82">
        <w:rPr>
          <w:rFonts w:ascii="仿宋_GB2312" w:eastAsia="仿宋_GB2312"/>
          <w:sz w:val="28"/>
          <w:szCs w:val="28"/>
        </w:rPr>
        <w:t>12.72</w:t>
      </w:r>
      <w:r w:rsidR="00FA3E82" w:rsidRPr="00FB1248">
        <w:rPr>
          <w:rFonts w:ascii="仿宋_GB2312" w:eastAsia="仿宋_GB2312" w:hint="eastAsia"/>
          <w:sz w:val="28"/>
          <w:szCs w:val="28"/>
        </w:rPr>
        <w:t>万元。公务用车运行维护费201</w:t>
      </w:r>
      <w:r w:rsidR="00FA3E82">
        <w:rPr>
          <w:rFonts w:ascii="仿宋_GB2312" w:eastAsia="仿宋_GB2312"/>
          <w:sz w:val="28"/>
          <w:szCs w:val="28"/>
        </w:rPr>
        <w:t>9</w:t>
      </w:r>
      <w:r w:rsidR="00FA3E82" w:rsidRPr="00FB1248">
        <w:rPr>
          <w:rFonts w:ascii="仿宋_GB2312" w:eastAsia="仿宋_GB2312" w:hint="eastAsia"/>
          <w:sz w:val="28"/>
          <w:szCs w:val="28"/>
        </w:rPr>
        <w:t>年决算数</w:t>
      </w:r>
      <w:r w:rsidR="00FA3E82">
        <w:rPr>
          <w:rFonts w:ascii="仿宋_GB2312" w:eastAsia="仿宋_GB2312"/>
          <w:sz w:val="28"/>
          <w:szCs w:val="28"/>
        </w:rPr>
        <w:t>5.52</w:t>
      </w:r>
      <w:r w:rsidR="00FA3E82" w:rsidRPr="00FB1248">
        <w:rPr>
          <w:rFonts w:ascii="仿宋_GB2312" w:eastAsia="仿宋_GB2312" w:hint="eastAsia"/>
          <w:sz w:val="28"/>
          <w:szCs w:val="28"/>
        </w:rPr>
        <w:t>万元，比201</w:t>
      </w:r>
      <w:r w:rsidR="00FA3E82">
        <w:rPr>
          <w:rFonts w:ascii="仿宋_GB2312" w:eastAsia="仿宋_GB2312"/>
          <w:sz w:val="28"/>
          <w:szCs w:val="28"/>
        </w:rPr>
        <w:t>9</w:t>
      </w:r>
      <w:r w:rsidR="00FA3E82" w:rsidRPr="00FB1248">
        <w:rPr>
          <w:rFonts w:ascii="仿宋_GB2312" w:eastAsia="仿宋_GB2312" w:hint="eastAsia"/>
          <w:sz w:val="28"/>
          <w:szCs w:val="28"/>
        </w:rPr>
        <w:t>年年初预算数</w:t>
      </w:r>
      <w:r w:rsidR="00FA3E82">
        <w:rPr>
          <w:rFonts w:ascii="仿宋_GB2312" w:eastAsia="仿宋_GB2312"/>
          <w:sz w:val="28"/>
          <w:szCs w:val="28"/>
        </w:rPr>
        <w:t>6.25</w:t>
      </w:r>
      <w:r w:rsidR="00FA3E82" w:rsidRPr="00FB1248">
        <w:rPr>
          <w:rFonts w:ascii="仿宋_GB2312" w:eastAsia="仿宋_GB2312" w:hint="eastAsia"/>
          <w:sz w:val="28"/>
          <w:szCs w:val="28"/>
        </w:rPr>
        <w:t>万元减少</w:t>
      </w:r>
      <w:r w:rsidR="00FA3E82">
        <w:rPr>
          <w:rFonts w:ascii="仿宋_GB2312" w:eastAsia="仿宋_GB2312" w:hint="eastAsia"/>
          <w:sz w:val="28"/>
          <w:szCs w:val="28"/>
        </w:rPr>
        <w:t>0</w:t>
      </w:r>
      <w:r w:rsidR="00FA3E82">
        <w:rPr>
          <w:rFonts w:ascii="仿宋_GB2312" w:eastAsia="仿宋_GB2312"/>
          <w:sz w:val="28"/>
          <w:szCs w:val="28"/>
        </w:rPr>
        <w:t>.73</w:t>
      </w:r>
      <w:r w:rsidR="00FA3E82" w:rsidRPr="00FB1248">
        <w:rPr>
          <w:rFonts w:ascii="仿宋_GB2312" w:eastAsia="仿宋_GB2312" w:hint="eastAsia"/>
          <w:sz w:val="28"/>
          <w:szCs w:val="28"/>
        </w:rPr>
        <w:t>万元，主要原因：</w:t>
      </w:r>
      <w:r w:rsidR="00FA3E82" w:rsidRPr="00994E1B">
        <w:rPr>
          <w:rFonts w:ascii="仿宋_GB2312" w:eastAsia="仿宋_GB2312" w:hint="eastAsia"/>
          <w:sz w:val="28"/>
          <w:szCs w:val="28"/>
        </w:rPr>
        <w:t>年初预算为2辆车的运维费，因2019年更新车辆截止2019</w:t>
      </w:r>
      <w:r w:rsidR="00FA3E82">
        <w:rPr>
          <w:rFonts w:ascii="仿宋_GB2312" w:eastAsia="仿宋_GB2312" w:hint="eastAsia"/>
          <w:sz w:val="28"/>
          <w:szCs w:val="28"/>
        </w:rPr>
        <w:t>年末尚未验收到货，少了一辆车的运维费</w:t>
      </w:r>
      <w:r w:rsidR="00FA3E82" w:rsidRPr="00FB1248">
        <w:rPr>
          <w:rFonts w:ascii="仿宋_GB2312" w:eastAsia="仿宋_GB2312" w:hint="eastAsia"/>
          <w:sz w:val="28"/>
          <w:szCs w:val="28"/>
        </w:rPr>
        <w:t>。201</w:t>
      </w:r>
      <w:r w:rsidR="00FA3E82">
        <w:rPr>
          <w:rFonts w:ascii="仿宋_GB2312" w:eastAsia="仿宋_GB2312"/>
          <w:sz w:val="28"/>
          <w:szCs w:val="28"/>
        </w:rPr>
        <w:t>9</w:t>
      </w:r>
      <w:r w:rsidR="00FA3E82" w:rsidRPr="00FB1248">
        <w:rPr>
          <w:rFonts w:ascii="仿宋_GB2312" w:eastAsia="仿宋_GB2312" w:hint="eastAsia"/>
          <w:sz w:val="28"/>
          <w:szCs w:val="28"/>
        </w:rPr>
        <w:t>年公务用车运行维护费中，公务用车加油</w:t>
      </w:r>
      <w:r w:rsidR="00FA3E82">
        <w:rPr>
          <w:rFonts w:ascii="仿宋_GB2312" w:eastAsia="仿宋_GB2312"/>
          <w:sz w:val="28"/>
          <w:szCs w:val="28"/>
        </w:rPr>
        <w:t>2.4</w:t>
      </w:r>
      <w:r w:rsidR="00FA3E82" w:rsidRPr="00FB1248">
        <w:rPr>
          <w:rFonts w:ascii="仿宋_GB2312" w:eastAsia="仿宋_GB2312" w:hint="eastAsia"/>
          <w:sz w:val="28"/>
          <w:szCs w:val="28"/>
        </w:rPr>
        <w:t>万元，公务用车维修</w:t>
      </w:r>
      <w:r w:rsidR="00FA3E82">
        <w:rPr>
          <w:rFonts w:ascii="仿宋_GB2312" w:eastAsia="仿宋_GB2312"/>
          <w:sz w:val="28"/>
          <w:szCs w:val="28"/>
        </w:rPr>
        <w:t>1.6</w:t>
      </w:r>
      <w:r w:rsidR="00FA3E82" w:rsidRPr="00FB1248">
        <w:rPr>
          <w:rFonts w:ascii="仿宋_GB2312" w:eastAsia="仿宋_GB2312" w:hint="eastAsia"/>
          <w:sz w:val="28"/>
          <w:szCs w:val="28"/>
        </w:rPr>
        <w:t>万元，公务用车保险</w:t>
      </w:r>
      <w:r w:rsidR="00FA3E82">
        <w:rPr>
          <w:rFonts w:ascii="仿宋_GB2312" w:eastAsia="仿宋_GB2312"/>
          <w:sz w:val="28"/>
          <w:szCs w:val="28"/>
        </w:rPr>
        <w:t>1.25</w:t>
      </w:r>
      <w:r w:rsidR="00FA3E82" w:rsidRPr="00FB1248">
        <w:rPr>
          <w:rFonts w:ascii="仿宋_GB2312" w:eastAsia="仿宋_GB2312" w:hint="eastAsia"/>
          <w:sz w:val="28"/>
          <w:szCs w:val="28"/>
        </w:rPr>
        <w:t>万元，公务用车其他支出</w:t>
      </w:r>
      <w:r w:rsidR="00FA3E82">
        <w:rPr>
          <w:rFonts w:ascii="仿宋_GB2312" w:eastAsia="仿宋_GB2312"/>
          <w:sz w:val="28"/>
          <w:szCs w:val="28"/>
        </w:rPr>
        <w:t>0.27</w:t>
      </w:r>
      <w:r w:rsidR="00FA3E82" w:rsidRPr="00FB1248">
        <w:rPr>
          <w:rFonts w:ascii="仿宋_GB2312" w:eastAsia="仿宋_GB2312" w:hint="eastAsia"/>
          <w:sz w:val="28"/>
          <w:szCs w:val="28"/>
        </w:rPr>
        <w:t>万元。201</w:t>
      </w:r>
      <w:r w:rsidR="00FA3E82">
        <w:rPr>
          <w:rFonts w:ascii="仿宋_GB2312" w:eastAsia="仿宋_GB2312"/>
          <w:sz w:val="28"/>
          <w:szCs w:val="28"/>
        </w:rPr>
        <w:t>9</w:t>
      </w:r>
      <w:r w:rsidR="00FA3E82" w:rsidRPr="00FB1248">
        <w:rPr>
          <w:rFonts w:ascii="仿宋_GB2312" w:eastAsia="仿宋_GB2312" w:hint="eastAsia"/>
          <w:sz w:val="28"/>
          <w:szCs w:val="28"/>
        </w:rPr>
        <w:t>年公务用车保有量</w:t>
      </w:r>
      <w:r w:rsidR="00FA3E82">
        <w:rPr>
          <w:rFonts w:ascii="仿宋_GB2312" w:eastAsia="仿宋_GB2312"/>
          <w:sz w:val="28"/>
          <w:szCs w:val="28"/>
        </w:rPr>
        <w:t>6</w:t>
      </w:r>
      <w:r w:rsidR="00FA3E82" w:rsidRPr="00FB1248">
        <w:rPr>
          <w:rFonts w:ascii="仿宋_GB2312" w:eastAsia="仿宋_GB2312" w:hint="eastAsia"/>
          <w:sz w:val="28"/>
          <w:szCs w:val="28"/>
        </w:rPr>
        <w:t>辆，车均运行维护费</w:t>
      </w:r>
      <w:r w:rsidR="00FA3E82">
        <w:rPr>
          <w:rFonts w:ascii="仿宋_GB2312" w:eastAsia="仿宋_GB2312"/>
          <w:sz w:val="28"/>
          <w:szCs w:val="28"/>
        </w:rPr>
        <w:t>0.92</w:t>
      </w:r>
      <w:r w:rsidR="00FA3E82" w:rsidRPr="00FB1248">
        <w:rPr>
          <w:rFonts w:ascii="仿宋_GB2312" w:eastAsia="仿宋_GB2312" w:hint="eastAsia"/>
          <w:sz w:val="28"/>
          <w:szCs w:val="28"/>
        </w:rPr>
        <w:t>万元。</w:t>
      </w:r>
    </w:p>
    <w:p w:rsidR="00FA25AF" w:rsidRPr="00FB1248" w:rsidRDefault="00FA25AF" w:rsidP="00FA3E82">
      <w:pPr>
        <w:spacing w:line="560" w:lineRule="exact"/>
        <w:ind w:firstLine="600"/>
        <w:rPr>
          <w:rFonts w:ascii="黑体" w:eastAsia="黑体"/>
          <w:sz w:val="28"/>
          <w:szCs w:val="28"/>
        </w:rPr>
      </w:pPr>
      <w:r w:rsidRPr="00FB1248">
        <w:rPr>
          <w:rFonts w:ascii="黑体" w:eastAsia="黑体" w:hint="eastAsia"/>
          <w:sz w:val="28"/>
          <w:szCs w:val="28"/>
        </w:rPr>
        <w:t>二、机关运行经费支出情况</w:t>
      </w:r>
    </w:p>
    <w:p w:rsidR="00F86375" w:rsidRPr="00FB1248" w:rsidRDefault="00F86375" w:rsidP="00F86375">
      <w:pPr>
        <w:ind w:firstLineChars="192" w:firstLine="538"/>
        <w:rPr>
          <w:rFonts w:ascii="仿宋_GB2312" w:eastAsia="仿宋_GB2312"/>
          <w:sz w:val="28"/>
          <w:szCs w:val="28"/>
        </w:rPr>
      </w:pPr>
      <w:r w:rsidRPr="00FB1248">
        <w:rPr>
          <w:rFonts w:ascii="仿宋_GB2312" w:eastAsia="仿宋_GB2312" w:hint="eastAsia"/>
          <w:sz w:val="28"/>
          <w:szCs w:val="28"/>
        </w:rPr>
        <w:t>本部门</w:t>
      </w:r>
      <w:r>
        <w:rPr>
          <w:rFonts w:ascii="仿宋_GB2312" w:eastAsia="仿宋_GB2312" w:hint="eastAsia"/>
          <w:sz w:val="28"/>
          <w:szCs w:val="28"/>
        </w:rPr>
        <w:t>无此项</w:t>
      </w:r>
      <w:r>
        <w:rPr>
          <w:rFonts w:ascii="仿宋_GB2312" w:eastAsia="仿宋_GB2312"/>
          <w:sz w:val="28"/>
          <w:szCs w:val="28"/>
        </w:rPr>
        <w:t>支出。</w:t>
      </w:r>
    </w:p>
    <w:p w:rsidR="00FA25AF" w:rsidRPr="00FB1248" w:rsidRDefault="00FA25AF" w:rsidP="00FA25AF">
      <w:pPr>
        <w:ind w:left="540"/>
        <w:rPr>
          <w:rFonts w:ascii="黑体" w:eastAsia="黑体"/>
          <w:sz w:val="28"/>
          <w:szCs w:val="28"/>
        </w:rPr>
      </w:pPr>
      <w:r w:rsidRPr="00FB1248">
        <w:rPr>
          <w:rFonts w:ascii="黑体" w:eastAsia="黑体" w:hint="eastAsia"/>
          <w:sz w:val="28"/>
          <w:szCs w:val="28"/>
        </w:rPr>
        <w:t>三、政府采购支出情况</w:t>
      </w:r>
    </w:p>
    <w:p w:rsidR="00A26ADD" w:rsidRPr="00FB1248" w:rsidRDefault="00A26ADD" w:rsidP="00A26ADD">
      <w:pPr>
        <w:ind w:firstLineChars="192" w:firstLine="538"/>
        <w:rPr>
          <w:rFonts w:ascii="仿宋_GB2312" w:eastAsia="仿宋_GB2312"/>
          <w:sz w:val="28"/>
          <w:szCs w:val="28"/>
        </w:rPr>
      </w:pPr>
      <w:r w:rsidRPr="00FB1248">
        <w:rPr>
          <w:rFonts w:ascii="仿宋_GB2312" w:eastAsia="仿宋_GB2312" w:hint="eastAsia"/>
          <w:sz w:val="28"/>
          <w:szCs w:val="28"/>
        </w:rPr>
        <w:t>201</w:t>
      </w:r>
      <w:r>
        <w:rPr>
          <w:rFonts w:ascii="仿宋_GB2312" w:eastAsia="仿宋_GB2312"/>
          <w:sz w:val="28"/>
          <w:szCs w:val="28"/>
        </w:rPr>
        <w:t>9</w:t>
      </w:r>
      <w:r w:rsidRPr="00FB1248">
        <w:rPr>
          <w:rFonts w:ascii="仿宋_GB2312" w:eastAsia="仿宋_GB2312" w:hint="eastAsia"/>
          <w:sz w:val="28"/>
          <w:szCs w:val="28"/>
        </w:rPr>
        <w:t>年</w:t>
      </w:r>
      <w:r>
        <w:rPr>
          <w:rFonts w:ascii="仿宋_GB2312" w:eastAsia="仿宋_GB2312" w:hint="eastAsia"/>
          <w:sz w:val="28"/>
          <w:szCs w:val="28"/>
        </w:rPr>
        <w:t>本部门</w:t>
      </w:r>
      <w:r w:rsidRPr="00FB1248">
        <w:rPr>
          <w:rFonts w:ascii="仿宋_GB2312" w:eastAsia="仿宋_GB2312" w:hint="eastAsia"/>
          <w:sz w:val="28"/>
          <w:szCs w:val="28"/>
        </w:rPr>
        <w:t>政府采购支出总额</w:t>
      </w:r>
      <w:r>
        <w:rPr>
          <w:rFonts w:ascii="仿宋_GB2312" w:eastAsia="仿宋_GB2312"/>
          <w:sz w:val="28"/>
          <w:szCs w:val="28"/>
        </w:rPr>
        <w:t>9217.61</w:t>
      </w:r>
      <w:r w:rsidRPr="00FB1248">
        <w:rPr>
          <w:rFonts w:ascii="仿宋_GB2312" w:eastAsia="仿宋_GB2312" w:hint="eastAsia"/>
          <w:sz w:val="28"/>
          <w:szCs w:val="28"/>
        </w:rPr>
        <w:t>万元，其中：政府采购货物支出</w:t>
      </w:r>
      <w:r>
        <w:rPr>
          <w:rFonts w:ascii="仿宋_GB2312" w:eastAsia="仿宋_GB2312"/>
          <w:sz w:val="28"/>
          <w:szCs w:val="28"/>
        </w:rPr>
        <w:t>2689.03</w:t>
      </w:r>
      <w:r w:rsidRPr="00FB1248">
        <w:rPr>
          <w:rFonts w:ascii="仿宋_GB2312" w:eastAsia="仿宋_GB2312" w:hint="eastAsia"/>
          <w:sz w:val="28"/>
          <w:szCs w:val="28"/>
        </w:rPr>
        <w:t>万元，政府采购工程支出</w:t>
      </w:r>
      <w:r>
        <w:rPr>
          <w:rFonts w:ascii="仿宋_GB2312" w:eastAsia="仿宋_GB2312"/>
          <w:sz w:val="28"/>
          <w:szCs w:val="28"/>
        </w:rPr>
        <w:t>5647.48</w:t>
      </w:r>
      <w:r w:rsidRPr="00FB1248">
        <w:rPr>
          <w:rFonts w:ascii="仿宋_GB2312" w:eastAsia="仿宋_GB2312" w:hint="eastAsia"/>
          <w:sz w:val="28"/>
          <w:szCs w:val="28"/>
        </w:rPr>
        <w:t>万元，政府采购服务支出</w:t>
      </w:r>
      <w:r>
        <w:rPr>
          <w:rFonts w:ascii="仿宋_GB2312" w:eastAsia="仿宋_GB2312"/>
          <w:sz w:val="28"/>
          <w:szCs w:val="28"/>
        </w:rPr>
        <w:t>881.1</w:t>
      </w:r>
      <w:r w:rsidRPr="00FB1248">
        <w:rPr>
          <w:rFonts w:ascii="仿宋_GB2312" w:eastAsia="仿宋_GB2312" w:hint="eastAsia"/>
          <w:sz w:val="28"/>
          <w:szCs w:val="28"/>
        </w:rPr>
        <w:t>万元。授予中小企业合同金额</w:t>
      </w:r>
      <w:r>
        <w:rPr>
          <w:rFonts w:ascii="仿宋_GB2312" w:eastAsia="仿宋_GB2312"/>
          <w:sz w:val="28"/>
          <w:szCs w:val="28"/>
        </w:rPr>
        <w:t>0</w:t>
      </w:r>
      <w:r w:rsidRPr="00FB1248">
        <w:rPr>
          <w:rFonts w:ascii="仿宋_GB2312" w:eastAsia="仿宋_GB2312" w:hint="eastAsia"/>
          <w:sz w:val="28"/>
          <w:szCs w:val="28"/>
        </w:rPr>
        <w:t>万元，占政府采购支出总额的</w:t>
      </w:r>
      <w:r>
        <w:rPr>
          <w:rFonts w:ascii="仿宋_GB2312" w:eastAsia="仿宋_GB2312"/>
          <w:sz w:val="28"/>
          <w:szCs w:val="28"/>
        </w:rPr>
        <w:t>0</w:t>
      </w:r>
      <w:r w:rsidRPr="00FB1248">
        <w:rPr>
          <w:rFonts w:ascii="仿宋_GB2312" w:eastAsia="仿宋_GB2312" w:hint="eastAsia"/>
          <w:sz w:val="28"/>
          <w:szCs w:val="28"/>
        </w:rPr>
        <w:t>%，其中：授予小微企业合同金额</w:t>
      </w:r>
      <w:r>
        <w:rPr>
          <w:rFonts w:ascii="仿宋_GB2312" w:eastAsia="仿宋_GB2312"/>
          <w:sz w:val="28"/>
          <w:szCs w:val="28"/>
        </w:rPr>
        <w:t>0</w:t>
      </w:r>
      <w:r w:rsidRPr="00FB1248">
        <w:rPr>
          <w:rFonts w:ascii="仿宋_GB2312" w:eastAsia="仿宋_GB2312" w:hint="eastAsia"/>
          <w:sz w:val="28"/>
          <w:szCs w:val="28"/>
        </w:rPr>
        <w:t>万元，占政府采购支出总额的</w:t>
      </w:r>
      <w:r>
        <w:rPr>
          <w:rFonts w:ascii="仿宋_GB2312" w:eastAsia="仿宋_GB2312"/>
          <w:sz w:val="28"/>
          <w:szCs w:val="28"/>
        </w:rPr>
        <w:t>0</w:t>
      </w:r>
      <w:r w:rsidRPr="00FB1248">
        <w:rPr>
          <w:rFonts w:ascii="仿宋_GB2312" w:eastAsia="仿宋_GB2312" w:hint="eastAsia"/>
          <w:sz w:val="28"/>
          <w:szCs w:val="28"/>
        </w:rPr>
        <w:t>%。</w:t>
      </w:r>
    </w:p>
    <w:p w:rsidR="00FA25AF" w:rsidRPr="002D03C6" w:rsidRDefault="00FA25AF" w:rsidP="00FA25AF">
      <w:pPr>
        <w:ind w:firstLineChars="200" w:firstLine="560"/>
        <w:rPr>
          <w:rFonts w:ascii="黑体" w:eastAsia="黑体"/>
          <w:sz w:val="28"/>
          <w:szCs w:val="28"/>
        </w:rPr>
      </w:pPr>
      <w:r w:rsidRPr="002D03C6">
        <w:rPr>
          <w:rFonts w:ascii="黑体" w:eastAsia="黑体" w:hint="eastAsia"/>
          <w:sz w:val="28"/>
          <w:szCs w:val="28"/>
        </w:rPr>
        <w:t>四、国有资产占用情况</w:t>
      </w:r>
    </w:p>
    <w:p w:rsidR="00A26ADD" w:rsidRPr="00DC6F3B" w:rsidRDefault="00A26ADD" w:rsidP="00A26ADD">
      <w:pPr>
        <w:ind w:firstLineChars="200" w:firstLine="560"/>
        <w:rPr>
          <w:rFonts w:ascii="仿宋_GB2312" w:eastAsia="仿宋_GB2312"/>
          <w:sz w:val="32"/>
          <w:szCs w:val="32"/>
        </w:rPr>
      </w:pPr>
      <w:r>
        <w:rPr>
          <w:rFonts w:ascii="仿宋_GB2312" w:eastAsia="仿宋_GB2312" w:hint="eastAsia"/>
          <w:sz w:val="28"/>
          <w:szCs w:val="28"/>
        </w:rPr>
        <w:t>2</w:t>
      </w:r>
      <w:r>
        <w:rPr>
          <w:rFonts w:ascii="仿宋_GB2312" w:eastAsia="仿宋_GB2312"/>
          <w:sz w:val="28"/>
          <w:szCs w:val="28"/>
        </w:rPr>
        <w:t>019</w:t>
      </w:r>
      <w:r>
        <w:rPr>
          <w:rFonts w:ascii="仿宋_GB2312" w:eastAsia="仿宋_GB2312" w:hint="eastAsia"/>
          <w:sz w:val="28"/>
          <w:szCs w:val="28"/>
        </w:rPr>
        <w:t>年</w:t>
      </w:r>
      <w:r w:rsidRPr="003E41B9">
        <w:rPr>
          <w:rFonts w:ascii="仿宋_GB2312" w:eastAsia="仿宋_GB2312" w:hint="eastAsia"/>
          <w:sz w:val="28"/>
          <w:szCs w:val="28"/>
        </w:rPr>
        <w:t>本部门车辆</w:t>
      </w:r>
      <w:r>
        <w:rPr>
          <w:rFonts w:ascii="仿宋_GB2312" w:eastAsia="仿宋_GB2312"/>
          <w:sz w:val="28"/>
          <w:szCs w:val="28"/>
        </w:rPr>
        <w:t>19</w:t>
      </w:r>
      <w:r w:rsidRPr="003E41B9">
        <w:rPr>
          <w:rFonts w:ascii="仿宋_GB2312" w:eastAsia="仿宋_GB2312" w:hint="eastAsia"/>
          <w:sz w:val="28"/>
          <w:szCs w:val="28"/>
        </w:rPr>
        <w:t>台，</w:t>
      </w:r>
      <w:r>
        <w:rPr>
          <w:rFonts w:ascii="仿宋_GB2312" w:eastAsia="仿宋_GB2312"/>
          <w:sz w:val="28"/>
          <w:szCs w:val="28"/>
        </w:rPr>
        <w:t>647.04</w:t>
      </w:r>
      <w:r w:rsidRPr="003E41B9">
        <w:rPr>
          <w:rFonts w:ascii="仿宋_GB2312" w:eastAsia="仿宋_GB2312" w:hint="eastAsia"/>
          <w:sz w:val="28"/>
          <w:szCs w:val="28"/>
        </w:rPr>
        <w:t>万元；单位价值50万元以上的通用设备</w:t>
      </w:r>
      <w:r>
        <w:rPr>
          <w:rFonts w:ascii="仿宋_GB2312" w:eastAsia="仿宋_GB2312"/>
          <w:sz w:val="28"/>
          <w:szCs w:val="28"/>
        </w:rPr>
        <w:t>2</w:t>
      </w:r>
      <w:r w:rsidRPr="003E41B9">
        <w:rPr>
          <w:rFonts w:ascii="仿宋_GB2312" w:eastAsia="仿宋_GB2312" w:hint="eastAsia"/>
          <w:sz w:val="28"/>
          <w:szCs w:val="28"/>
        </w:rPr>
        <w:t>台（套），单位价值100万元以上的专用设备</w:t>
      </w:r>
      <w:r>
        <w:rPr>
          <w:rFonts w:ascii="仿宋_GB2312" w:eastAsia="仿宋_GB2312"/>
          <w:sz w:val="28"/>
          <w:szCs w:val="28"/>
        </w:rPr>
        <w:t>19</w:t>
      </w:r>
      <w:r w:rsidRPr="003E41B9">
        <w:rPr>
          <w:rFonts w:ascii="仿宋_GB2312" w:eastAsia="仿宋_GB2312" w:hint="eastAsia"/>
          <w:sz w:val="28"/>
          <w:szCs w:val="28"/>
        </w:rPr>
        <w:t>台（套）。</w:t>
      </w:r>
    </w:p>
    <w:p w:rsidR="00FA25AF" w:rsidRPr="00FB1248" w:rsidRDefault="00FA25AF" w:rsidP="00FA25AF">
      <w:pPr>
        <w:ind w:firstLineChars="200" w:firstLine="560"/>
        <w:rPr>
          <w:rFonts w:ascii="黑体" w:eastAsia="黑体"/>
          <w:sz w:val="28"/>
          <w:szCs w:val="28"/>
        </w:rPr>
      </w:pPr>
      <w:r w:rsidRPr="00FB1248">
        <w:rPr>
          <w:rFonts w:ascii="黑体" w:eastAsia="黑体" w:hint="eastAsia"/>
          <w:sz w:val="28"/>
          <w:szCs w:val="28"/>
        </w:rPr>
        <w:t>五、国有资本经营预算财</w:t>
      </w:r>
      <w:r w:rsidRPr="00FB1248">
        <w:rPr>
          <w:rFonts w:ascii="黑体" w:eastAsia="黑体"/>
          <w:sz w:val="28"/>
          <w:szCs w:val="28"/>
        </w:rPr>
        <w:t>政拨款</w:t>
      </w:r>
      <w:r w:rsidRPr="00FB1248">
        <w:rPr>
          <w:rFonts w:ascii="黑体" w:eastAsia="黑体" w:hint="eastAsia"/>
          <w:sz w:val="28"/>
          <w:szCs w:val="28"/>
        </w:rPr>
        <w:t>收支情况</w:t>
      </w:r>
    </w:p>
    <w:p w:rsidR="00F04D92" w:rsidRDefault="00F04D92" w:rsidP="00FA25AF">
      <w:pPr>
        <w:ind w:firstLineChars="192" w:firstLine="538"/>
        <w:rPr>
          <w:rFonts w:ascii="仿宋_GB2312" w:eastAsia="仿宋_GB2312"/>
          <w:sz w:val="28"/>
          <w:szCs w:val="28"/>
        </w:rPr>
      </w:pPr>
      <w:r>
        <w:rPr>
          <w:rFonts w:ascii="仿宋_GB2312" w:eastAsia="仿宋_GB2312" w:hint="eastAsia"/>
          <w:sz w:val="28"/>
          <w:szCs w:val="28"/>
        </w:rPr>
        <w:t>本部门无此项</w:t>
      </w:r>
      <w:r>
        <w:rPr>
          <w:rFonts w:ascii="仿宋_GB2312" w:eastAsia="仿宋_GB2312"/>
          <w:sz w:val="28"/>
          <w:szCs w:val="28"/>
        </w:rPr>
        <w:t>收支。</w:t>
      </w:r>
    </w:p>
    <w:p w:rsidR="00FA25AF" w:rsidRPr="00FB1248" w:rsidRDefault="00FA25AF" w:rsidP="00FA25AF">
      <w:pPr>
        <w:ind w:firstLineChars="192" w:firstLine="538"/>
        <w:rPr>
          <w:rFonts w:ascii="黑体" w:eastAsia="黑体"/>
          <w:sz w:val="28"/>
          <w:szCs w:val="28"/>
        </w:rPr>
      </w:pPr>
      <w:r w:rsidRPr="00FB1248">
        <w:rPr>
          <w:rFonts w:ascii="黑体" w:eastAsia="黑体" w:hint="eastAsia"/>
          <w:sz w:val="28"/>
          <w:szCs w:val="28"/>
        </w:rPr>
        <w:t>六</w:t>
      </w:r>
      <w:r w:rsidRPr="00FB1248">
        <w:rPr>
          <w:rFonts w:ascii="黑体" w:eastAsia="黑体"/>
          <w:sz w:val="28"/>
          <w:szCs w:val="28"/>
        </w:rPr>
        <w:t>、政府购买服务</w:t>
      </w:r>
      <w:r>
        <w:rPr>
          <w:rFonts w:ascii="黑体" w:eastAsia="黑体" w:hint="eastAsia"/>
          <w:sz w:val="28"/>
          <w:szCs w:val="28"/>
        </w:rPr>
        <w:t>支出</w:t>
      </w:r>
      <w:r w:rsidRPr="00FB1248">
        <w:rPr>
          <w:rFonts w:ascii="黑体" w:eastAsia="黑体"/>
          <w:sz w:val="28"/>
          <w:szCs w:val="28"/>
        </w:rPr>
        <w:t>说明</w:t>
      </w:r>
    </w:p>
    <w:p w:rsidR="00FA25AF" w:rsidRDefault="00730129" w:rsidP="00FA25AF">
      <w:pPr>
        <w:ind w:firstLineChars="192" w:firstLine="538"/>
        <w:rPr>
          <w:rFonts w:ascii="仿宋_GB2312" w:eastAsia="仿宋_GB2312"/>
          <w:sz w:val="28"/>
          <w:szCs w:val="28"/>
        </w:rPr>
      </w:pPr>
      <w:r w:rsidRPr="00FB1248">
        <w:rPr>
          <w:rFonts w:ascii="仿宋_GB2312" w:eastAsia="仿宋_GB2312"/>
          <w:sz w:val="28"/>
          <w:szCs w:val="28"/>
        </w:rPr>
        <w:t>本部门</w:t>
      </w:r>
      <w:r>
        <w:rPr>
          <w:rFonts w:ascii="仿宋_GB2312" w:eastAsia="仿宋_GB2312" w:hint="eastAsia"/>
          <w:sz w:val="28"/>
          <w:szCs w:val="28"/>
        </w:rPr>
        <w:t>无此项支出</w:t>
      </w:r>
      <w:r w:rsidR="00FA25AF" w:rsidRPr="00FB1248">
        <w:rPr>
          <w:rFonts w:ascii="仿宋_GB2312" w:eastAsia="仿宋_GB2312" w:hint="eastAsia"/>
          <w:sz w:val="28"/>
          <w:szCs w:val="28"/>
        </w:rPr>
        <w:t>。</w:t>
      </w:r>
    </w:p>
    <w:p w:rsidR="00FA25AF" w:rsidRPr="003623F3" w:rsidRDefault="00FA25AF" w:rsidP="00FA25AF">
      <w:pPr>
        <w:spacing w:line="560" w:lineRule="exact"/>
        <w:ind w:firstLineChars="200" w:firstLine="560"/>
        <w:rPr>
          <w:rFonts w:ascii="黑体" w:eastAsia="黑体"/>
          <w:sz w:val="28"/>
          <w:szCs w:val="28"/>
        </w:rPr>
      </w:pPr>
      <w:r w:rsidRPr="001612DA">
        <w:rPr>
          <w:rFonts w:ascii="黑体" w:eastAsia="黑体" w:hint="eastAsia"/>
          <w:sz w:val="28"/>
          <w:szCs w:val="28"/>
        </w:rPr>
        <w:lastRenderedPageBreak/>
        <w:t>七</w:t>
      </w:r>
      <w:r w:rsidRPr="001612DA">
        <w:rPr>
          <w:rFonts w:ascii="黑体" w:eastAsia="黑体"/>
          <w:sz w:val="28"/>
          <w:szCs w:val="28"/>
        </w:rPr>
        <w:t>、</w:t>
      </w:r>
      <w:r w:rsidRPr="00FB1248">
        <w:rPr>
          <w:rFonts w:ascii="黑体" w:eastAsia="黑体"/>
          <w:sz w:val="28"/>
          <w:szCs w:val="28"/>
        </w:rPr>
        <w:t>专业名词解释</w:t>
      </w:r>
    </w:p>
    <w:p w:rsidR="00FA25AF" w:rsidRPr="002B3682" w:rsidRDefault="00FA25AF" w:rsidP="00FA25AF">
      <w:pPr>
        <w:ind w:firstLineChars="200" w:firstLine="560"/>
        <w:rPr>
          <w:rFonts w:ascii="仿宋_GB2312" w:eastAsia="仿宋_GB2312"/>
          <w:sz w:val="28"/>
          <w:szCs w:val="28"/>
        </w:rPr>
      </w:pPr>
      <w:r w:rsidRPr="002B3682">
        <w:rPr>
          <w:rFonts w:ascii="仿宋_GB2312" w:eastAsia="仿宋_GB2312" w:hint="eastAsia"/>
          <w:sz w:val="28"/>
          <w:szCs w:val="28"/>
        </w:rPr>
        <w:t>1.“三公”经费：</w:t>
      </w:r>
      <w:r w:rsidRPr="002B3682">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FA25AF" w:rsidRPr="00B86150" w:rsidRDefault="00FA25AF" w:rsidP="00FA25AF">
      <w:pPr>
        <w:ind w:firstLineChars="150" w:firstLine="420"/>
        <w:rPr>
          <w:rFonts w:ascii="仿宋_GB2312" w:eastAsia="仿宋_GB2312"/>
          <w:sz w:val="28"/>
          <w:szCs w:val="28"/>
        </w:rPr>
      </w:pPr>
      <w:r w:rsidRPr="00B86150">
        <w:rPr>
          <w:rFonts w:ascii="仿宋_GB2312" w:eastAsia="仿宋_GB2312" w:hint="eastAsia"/>
          <w:sz w:val="28"/>
          <w:szCs w:val="28"/>
        </w:rPr>
        <w:t xml:space="preserve"> </w:t>
      </w:r>
      <w:r w:rsidRPr="00B86150">
        <w:rPr>
          <w:rFonts w:ascii="仿宋_GB2312" w:eastAsia="仿宋_GB2312"/>
          <w:sz w:val="28"/>
          <w:szCs w:val="28"/>
        </w:rPr>
        <w:t>2.</w:t>
      </w:r>
      <w:r w:rsidRPr="00B86150">
        <w:rPr>
          <w:rFonts w:ascii="仿宋_GB2312" w:eastAsia="仿宋_GB2312" w:hint="eastAsia"/>
          <w:sz w:val="28"/>
          <w:szCs w:val="28"/>
        </w:rPr>
        <w:t>机关运行经费：</w:t>
      </w:r>
      <w:r w:rsidRPr="00B86150">
        <w:rPr>
          <w:rFonts w:ascii="仿宋_GB2312" w:eastAsia="仿宋_GB2312" w:hAnsi="宋体" w:hint="eastAsia"/>
          <w:sz w:val="28"/>
          <w:szCs w:val="28"/>
        </w:rPr>
        <w:t>是指行政单位（含参照公务员法管理事业单位）使用</w:t>
      </w:r>
      <w:r w:rsidRPr="00B86150">
        <w:rPr>
          <w:rFonts w:ascii="仿宋_GB2312" w:eastAsia="仿宋_GB2312" w:hAnsi="宋体"/>
          <w:sz w:val="28"/>
          <w:szCs w:val="28"/>
        </w:rPr>
        <w:t>一般公共预算财政</w:t>
      </w:r>
      <w:r w:rsidRPr="00B86150">
        <w:rPr>
          <w:rFonts w:ascii="仿宋_GB2312" w:eastAsia="仿宋_GB2312" w:hAnsi="宋体" w:hint="eastAsia"/>
          <w:sz w:val="28"/>
          <w:szCs w:val="28"/>
        </w:rPr>
        <w:t>拨款</w:t>
      </w:r>
      <w:r w:rsidRPr="00B86150">
        <w:rPr>
          <w:rFonts w:ascii="仿宋_GB2312" w:eastAsia="仿宋_GB2312" w:hAnsi="宋体"/>
          <w:sz w:val="28"/>
          <w:szCs w:val="28"/>
        </w:rPr>
        <w:t>安排的基本支出中的日常公用经费支出</w:t>
      </w:r>
      <w:r w:rsidRPr="00B86150">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FA25AF" w:rsidRDefault="00FA25AF" w:rsidP="00FA25AF">
      <w:pPr>
        <w:ind w:firstLineChars="150" w:firstLine="420"/>
        <w:rPr>
          <w:rFonts w:ascii="仿宋_GB2312" w:eastAsia="仿宋_GB2312"/>
          <w:sz w:val="28"/>
          <w:szCs w:val="28"/>
        </w:rPr>
      </w:pPr>
      <w:r w:rsidRPr="002B3682">
        <w:rPr>
          <w:rFonts w:ascii="仿宋_GB2312" w:eastAsia="仿宋_GB2312" w:hint="eastAsia"/>
          <w:sz w:val="28"/>
          <w:szCs w:val="28"/>
        </w:rPr>
        <w:t>3</w:t>
      </w:r>
      <w:r w:rsidRPr="002B3682">
        <w:rPr>
          <w:rFonts w:ascii="仿宋_GB2312" w:eastAsia="仿宋_GB2312"/>
          <w:sz w:val="28"/>
          <w:szCs w:val="28"/>
        </w:rPr>
        <w:t>.</w:t>
      </w:r>
      <w:r w:rsidRPr="002B3682">
        <w:rPr>
          <w:rFonts w:ascii="仿宋_GB2312" w:eastAsia="仿宋_GB2312" w:hint="eastAsia"/>
          <w:sz w:val="28"/>
          <w:szCs w:val="28"/>
        </w:rPr>
        <w:t>政府采购</w:t>
      </w:r>
      <w:r w:rsidRPr="002B3682">
        <w:rPr>
          <w:rFonts w:ascii="仿宋_GB2312" w:eastAsia="仿宋_GB2312"/>
          <w:sz w:val="28"/>
          <w:szCs w:val="28"/>
        </w:rPr>
        <w:t>：</w:t>
      </w:r>
      <w:r w:rsidRPr="002B3682">
        <w:rPr>
          <w:rFonts w:ascii="仿宋_GB2312" w:eastAsia="仿宋_GB2312" w:hint="eastAsia"/>
          <w:sz w:val="28"/>
          <w:szCs w:val="28"/>
        </w:rPr>
        <w:t>指</w:t>
      </w:r>
      <w:r w:rsidRPr="002B3682">
        <w:rPr>
          <w:rFonts w:ascii="仿宋_GB2312" w:eastAsia="仿宋_GB2312"/>
          <w:sz w:val="28"/>
          <w:szCs w:val="28"/>
        </w:rPr>
        <w:t>各级国家机关、事业单位和团体组织，使用</w:t>
      </w:r>
      <w:r w:rsidRPr="002B3682">
        <w:rPr>
          <w:rFonts w:ascii="仿宋_GB2312" w:eastAsia="仿宋_GB2312" w:hint="eastAsia"/>
          <w:sz w:val="28"/>
          <w:szCs w:val="28"/>
        </w:rPr>
        <w:t>财政性</w:t>
      </w:r>
      <w:r w:rsidRPr="002B3682">
        <w:rPr>
          <w:rFonts w:ascii="仿宋_GB2312" w:eastAsia="仿宋_GB2312"/>
          <w:sz w:val="28"/>
          <w:szCs w:val="28"/>
        </w:rPr>
        <w:t>资金采购依法制定的集中目录以内的或者采购限额标准以上的货物、工程和服务的行为。</w:t>
      </w:r>
    </w:p>
    <w:p w:rsidR="00FA25AF" w:rsidRPr="002B3682" w:rsidRDefault="00FA25AF" w:rsidP="00FA25AF">
      <w:pPr>
        <w:ind w:firstLineChars="150" w:firstLine="420"/>
        <w:rPr>
          <w:rFonts w:ascii="仿宋_GB2312" w:eastAsia="仿宋_GB2312"/>
          <w:sz w:val="28"/>
          <w:szCs w:val="28"/>
        </w:rPr>
      </w:pPr>
      <w:r w:rsidRPr="00527DEF">
        <w:rPr>
          <w:rFonts w:ascii="仿宋_GB2312" w:eastAsia="仿宋_GB2312" w:hint="eastAsia"/>
          <w:sz w:val="28"/>
          <w:szCs w:val="28"/>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rsidR="005D2A1B" w:rsidRPr="00FB1248" w:rsidRDefault="005D2A1B" w:rsidP="005D2A1B">
      <w:pPr>
        <w:ind w:firstLineChars="100" w:firstLine="320"/>
        <w:rPr>
          <w:rFonts w:ascii="仿宋_GB2312" w:eastAsia="仿宋_GB2312"/>
          <w:sz w:val="28"/>
          <w:szCs w:val="28"/>
        </w:rPr>
      </w:pPr>
      <w:r>
        <w:rPr>
          <w:rFonts w:ascii="黑体" w:eastAsia="黑体" w:hint="eastAsia"/>
          <w:sz w:val="32"/>
          <w:szCs w:val="32"/>
        </w:rPr>
        <w:t xml:space="preserve"> </w:t>
      </w:r>
      <w:r>
        <w:rPr>
          <w:rFonts w:ascii="仿宋_GB2312" w:eastAsia="仿宋_GB2312" w:hint="eastAsia"/>
          <w:sz w:val="28"/>
          <w:szCs w:val="28"/>
        </w:rPr>
        <w:t>5.基本支出</w:t>
      </w:r>
      <w:r>
        <w:rPr>
          <w:rFonts w:ascii="仿宋_GB2312" w:eastAsia="仿宋_GB2312"/>
          <w:sz w:val="28"/>
          <w:szCs w:val="28"/>
        </w:rPr>
        <w:t>：</w:t>
      </w:r>
      <w:r>
        <w:rPr>
          <w:rFonts w:ascii="仿宋_GB2312" w:eastAsia="仿宋_GB2312" w:hint="eastAsia"/>
          <w:sz w:val="28"/>
          <w:szCs w:val="28"/>
        </w:rPr>
        <w:t>是</w:t>
      </w:r>
      <w:r>
        <w:rPr>
          <w:rFonts w:ascii="仿宋_GB2312" w:eastAsia="仿宋_GB2312"/>
          <w:sz w:val="28"/>
          <w:szCs w:val="28"/>
        </w:rPr>
        <w:t>预算单位</w:t>
      </w:r>
      <w:r>
        <w:rPr>
          <w:rFonts w:ascii="仿宋_GB2312" w:eastAsia="仿宋_GB2312" w:hint="eastAsia"/>
          <w:sz w:val="28"/>
          <w:szCs w:val="28"/>
        </w:rPr>
        <w:t>为保障其正常运转，</w:t>
      </w:r>
      <w:r>
        <w:rPr>
          <w:rFonts w:ascii="仿宋_GB2312" w:eastAsia="仿宋_GB2312"/>
          <w:sz w:val="28"/>
          <w:szCs w:val="28"/>
        </w:rPr>
        <w:t>完成</w:t>
      </w:r>
      <w:r>
        <w:rPr>
          <w:rFonts w:ascii="仿宋_GB2312" w:eastAsia="仿宋_GB2312" w:hint="eastAsia"/>
          <w:sz w:val="28"/>
          <w:szCs w:val="28"/>
        </w:rPr>
        <w:t>日常工作任务</w:t>
      </w:r>
      <w:r>
        <w:rPr>
          <w:rFonts w:ascii="仿宋_GB2312" w:eastAsia="仿宋_GB2312"/>
          <w:sz w:val="28"/>
          <w:szCs w:val="28"/>
        </w:rPr>
        <w:t>所发生的的</w:t>
      </w:r>
      <w:r>
        <w:rPr>
          <w:rFonts w:ascii="仿宋_GB2312" w:eastAsia="仿宋_GB2312" w:hint="eastAsia"/>
          <w:sz w:val="28"/>
          <w:szCs w:val="28"/>
        </w:rPr>
        <w:t>支出</w:t>
      </w:r>
      <w:r>
        <w:rPr>
          <w:rFonts w:ascii="仿宋_GB2312" w:eastAsia="仿宋_GB2312"/>
          <w:sz w:val="28"/>
          <w:szCs w:val="28"/>
        </w:rPr>
        <w:t>，包括</w:t>
      </w:r>
      <w:r>
        <w:rPr>
          <w:rFonts w:ascii="仿宋_GB2312" w:eastAsia="仿宋_GB2312" w:hint="eastAsia"/>
          <w:sz w:val="28"/>
          <w:szCs w:val="28"/>
        </w:rPr>
        <w:t>人员支出</w:t>
      </w:r>
      <w:r>
        <w:rPr>
          <w:rFonts w:ascii="仿宋_GB2312" w:eastAsia="仿宋_GB2312"/>
          <w:sz w:val="28"/>
          <w:szCs w:val="28"/>
        </w:rPr>
        <w:t>和</w:t>
      </w:r>
      <w:r>
        <w:rPr>
          <w:rFonts w:ascii="仿宋_GB2312" w:eastAsia="仿宋_GB2312" w:hint="eastAsia"/>
          <w:sz w:val="28"/>
          <w:szCs w:val="28"/>
        </w:rPr>
        <w:t>日常公用</w:t>
      </w:r>
      <w:r>
        <w:rPr>
          <w:rFonts w:ascii="仿宋_GB2312" w:eastAsia="仿宋_GB2312"/>
          <w:sz w:val="28"/>
          <w:szCs w:val="28"/>
        </w:rPr>
        <w:t>支出</w:t>
      </w:r>
      <w:r>
        <w:rPr>
          <w:rFonts w:ascii="仿宋_GB2312" w:eastAsia="仿宋_GB2312" w:hint="eastAsia"/>
          <w:sz w:val="28"/>
          <w:szCs w:val="28"/>
        </w:rPr>
        <w:t>。</w:t>
      </w:r>
    </w:p>
    <w:p w:rsidR="00FA25AF" w:rsidRDefault="00FA25AF" w:rsidP="00FA25AF">
      <w:pPr>
        <w:rPr>
          <w:rFonts w:ascii="黑体" w:eastAsia="黑体"/>
          <w:sz w:val="32"/>
          <w:szCs w:val="32"/>
        </w:rPr>
      </w:pPr>
    </w:p>
    <w:p w:rsidR="00FA25AF" w:rsidRPr="00FB1248" w:rsidRDefault="00FA25AF" w:rsidP="00FA25AF">
      <w:pPr>
        <w:rPr>
          <w:rFonts w:ascii="黑体" w:eastAsia="黑体"/>
          <w:sz w:val="32"/>
          <w:szCs w:val="32"/>
        </w:rPr>
      </w:pPr>
    </w:p>
    <w:p w:rsidR="00FA25AF" w:rsidRDefault="00FA25AF" w:rsidP="00FA25AF">
      <w:pPr>
        <w:ind w:firstLineChars="200" w:firstLine="640"/>
        <w:jc w:val="center"/>
        <w:rPr>
          <w:rFonts w:ascii="黑体" w:eastAsia="黑体"/>
          <w:sz w:val="32"/>
          <w:szCs w:val="32"/>
        </w:rPr>
      </w:pPr>
    </w:p>
    <w:p w:rsidR="00FA25AF" w:rsidRDefault="00FA25AF" w:rsidP="00FA25AF">
      <w:pPr>
        <w:ind w:firstLineChars="200" w:firstLine="640"/>
        <w:jc w:val="center"/>
        <w:rPr>
          <w:rFonts w:ascii="黑体" w:eastAsia="黑体"/>
          <w:sz w:val="32"/>
          <w:szCs w:val="32"/>
        </w:rPr>
      </w:pPr>
    </w:p>
    <w:p w:rsidR="00FA25AF" w:rsidRPr="005E3BBC" w:rsidRDefault="00FA25AF" w:rsidP="00FA25AF">
      <w:pPr>
        <w:ind w:firstLineChars="200" w:firstLine="640"/>
        <w:jc w:val="center"/>
        <w:rPr>
          <w:rFonts w:ascii="黑体" w:eastAsia="黑体"/>
          <w:sz w:val="32"/>
          <w:szCs w:val="32"/>
        </w:rPr>
      </w:pPr>
      <w:r w:rsidRPr="005E3BBC">
        <w:rPr>
          <w:rFonts w:ascii="黑体" w:eastAsia="黑体" w:hint="eastAsia"/>
          <w:sz w:val="32"/>
          <w:szCs w:val="32"/>
        </w:rPr>
        <w:t>第四部分  201</w:t>
      </w:r>
      <w:r w:rsidRPr="005E3BBC">
        <w:rPr>
          <w:rFonts w:ascii="黑体" w:eastAsia="黑体"/>
          <w:sz w:val="32"/>
          <w:szCs w:val="32"/>
        </w:rPr>
        <w:t>9</w:t>
      </w:r>
      <w:r w:rsidRPr="005E3BBC">
        <w:rPr>
          <w:rFonts w:ascii="黑体" w:eastAsia="黑体" w:hint="eastAsia"/>
          <w:sz w:val="32"/>
          <w:szCs w:val="32"/>
        </w:rPr>
        <w:t>年度部门绩效评价情况</w:t>
      </w:r>
    </w:p>
    <w:p w:rsidR="00FA25AF" w:rsidRPr="00A25898" w:rsidRDefault="00FA25AF" w:rsidP="00FA25AF">
      <w:pPr>
        <w:ind w:firstLineChars="200" w:firstLine="560"/>
        <w:rPr>
          <w:rFonts w:ascii="黑体" w:eastAsia="黑体"/>
          <w:sz w:val="28"/>
          <w:szCs w:val="28"/>
          <w:highlight w:val="yellow"/>
        </w:rPr>
      </w:pPr>
    </w:p>
    <w:p w:rsidR="00FA25AF" w:rsidRPr="00FB1248" w:rsidRDefault="00FA25AF" w:rsidP="00FA25AF">
      <w:pPr>
        <w:ind w:firstLineChars="200" w:firstLine="560"/>
        <w:rPr>
          <w:rFonts w:ascii="黑体" w:eastAsia="黑体"/>
          <w:sz w:val="28"/>
          <w:szCs w:val="28"/>
        </w:rPr>
      </w:pPr>
      <w:r>
        <w:rPr>
          <w:rFonts w:ascii="黑体" w:eastAsia="黑体" w:hint="eastAsia"/>
          <w:sz w:val="28"/>
          <w:szCs w:val="28"/>
        </w:rPr>
        <w:t>一、绩效评价工作开展情况</w:t>
      </w:r>
    </w:p>
    <w:p w:rsidR="003D54B0" w:rsidRPr="00F54D3F" w:rsidRDefault="003D54B0" w:rsidP="003D54B0">
      <w:pPr>
        <w:ind w:firstLineChars="192" w:firstLine="538"/>
        <w:rPr>
          <w:rFonts w:ascii="仿宋_GB2312" w:eastAsia="仿宋_GB2312"/>
          <w:sz w:val="28"/>
          <w:szCs w:val="28"/>
        </w:rPr>
      </w:pPr>
      <w:r>
        <w:rPr>
          <w:rFonts w:ascii="仿宋_GB2312" w:eastAsia="仿宋_GB2312" w:hint="eastAsia"/>
          <w:sz w:val="28"/>
          <w:szCs w:val="28"/>
        </w:rPr>
        <w:t>北京化学工业集团有限责任公司所属</w:t>
      </w:r>
      <w:r>
        <w:rPr>
          <w:rFonts w:ascii="仿宋_GB2312" w:eastAsia="仿宋_GB2312"/>
          <w:sz w:val="28"/>
          <w:szCs w:val="28"/>
        </w:rPr>
        <w:t>事业单位</w:t>
      </w:r>
      <w:r w:rsidRPr="00FB1248">
        <w:rPr>
          <w:rFonts w:ascii="仿宋_GB2312" w:eastAsia="仿宋_GB2312" w:hint="eastAsia"/>
          <w:sz w:val="28"/>
          <w:szCs w:val="28"/>
        </w:rPr>
        <w:t>对</w:t>
      </w:r>
      <w:r w:rsidRPr="00FB1248">
        <w:rPr>
          <w:rFonts w:ascii="仿宋_GB2312" w:eastAsia="仿宋_GB2312"/>
          <w:sz w:val="28"/>
          <w:szCs w:val="28"/>
        </w:rPr>
        <w:t>201</w:t>
      </w:r>
      <w:r>
        <w:rPr>
          <w:rFonts w:ascii="仿宋_GB2312" w:eastAsia="仿宋_GB2312"/>
          <w:sz w:val="28"/>
          <w:szCs w:val="28"/>
        </w:rPr>
        <w:t>9</w:t>
      </w:r>
      <w:r w:rsidRPr="00FB1248">
        <w:rPr>
          <w:rFonts w:ascii="仿宋_GB2312" w:eastAsia="仿宋_GB2312"/>
          <w:sz w:val="28"/>
          <w:szCs w:val="28"/>
        </w:rPr>
        <w:t>年</w:t>
      </w:r>
      <w:r w:rsidRPr="00FB1248">
        <w:rPr>
          <w:rFonts w:ascii="仿宋_GB2312" w:eastAsia="仿宋_GB2312" w:hint="eastAsia"/>
          <w:sz w:val="28"/>
          <w:szCs w:val="28"/>
        </w:rPr>
        <w:t>度部门项目支出实施绩效评价，评价项目</w:t>
      </w:r>
      <w:r>
        <w:rPr>
          <w:rFonts w:ascii="仿宋_GB2312" w:eastAsia="仿宋_GB2312" w:hint="eastAsia"/>
          <w:sz w:val="28"/>
          <w:szCs w:val="28"/>
        </w:rPr>
        <w:t>2</w:t>
      </w:r>
      <w:r>
        <w:rPr>
          <w:rFonts w:ascii="仿宋_GB2312" w:eastAsia="仿宋_GB2312"/>
          <w:sz w:val="28"/>
          <w:szCs w:val="28"/>
        </w:rPr>
        <w:t>4</w:t>
      </w:r>
      <w:r w:rsidRPr="00FB1248">
        <w:rPr>
          <w:rFonts w:ascii="仿宋_GB2312" w:eastAsia="仿宋_GB2312" w:hint="eastAsia"/>
          <w:sz w:val="28"/>
          <w:szCs w:val="28"/>
        </w:rPr>
        <w:t>个，占部门项目总数的</w:t>
      </w:r>
      <w:r>
        <w:rPr>
          <w:rFonts w:ascii="仿宋_GB2312" w:eastAsia="仿宋_GB2312" w:hint="eastAsia"/>
          <w:sz w:val="28"/>
          <w:szCs w:val="28"/>
        </w:rPr>
        <w:t>57.14</w:t>
      </w:r>
      <w:r w:rsidRPr="00FB1248">
        <w:rPr>
          <w:rFonts w:ascii="仿宋_GB2312" w:eastAsia="仿宋_GB2312" w:hint="eastAsia"/>
          <w:sz w:val="28"/>
          <w:szCs w:val="28"/>
        </w:rPr>
        <w:t>%，涉及金额</w:t>
      </w:r>
      <w:r>
        <w:rPr>
          <w:rFonts w:ascii="仿宋_GB2312" w:eastAsia="仿宋_GB2312" w:hint="eastAsia"/>
          <w:sz w:val="28"/>
          <w:szCs w:val="28"/>
        </w:rPr>
        <w:t>8404.42</w:t>
      </w:r>
      <w:r w:rsidRPr="00FB1248">
        <w:rPr>
          <w:rFonts w:ascii="仿宋_GB2312" w:eastAsia="仿宋_GB2312" w:hint="eastAsia"/>
          <w:sz w:val="28"/>
          <w:szCs w:val="28"/>
        </w:rPr>
        <w:t>万元</w:t>
      </w:r>
      <w:r w:rsidRPr="00F54D3F">
        <w:rPr>
          <w:rFonts w:ascii="仿宋_GB2312" w:eastAsia="仿宋_GB2312" w:hint="eastAsia"/>
          <w:sz w:val="28"/>
          <w:szCs w:val="28"/>
        </w:rPr>
        <w:t>。</w:t>
      </w:r>
    </w:p>
    <w:p w:rsidR="00FA25AF" w:rsidRPr="00FB1248" w:rsidRDefault="00FA25AF" w:rsidP="00FA25AF">
      <w:pPr>
        <w:ind w:firstLineChars="192" w:firstLine="538"/>
        <w:rPr>
          <w:rFonts w:ascii="仿宋_GB2312" w:eastAsia="仿宋_GB2312"/>
          <w:sz w:val="28"/>
          <w:szCs w:val="28"/>
        </w:rPr>
      </w:pPr>
      <w:r w:rsidRPr="00FB1248">
        <w:rPr>
          <w:rFonts w:ascii="仿宋_GB2312" w:eastAsia="仿宋_GB2312" w:hint="eastAsia"/>
          <w:sz w:val="28"/>
          <w:szCs w:val="28"/>
        </w:rPr>
        <w:t>评价结果（</w:t>
      </w:r>
      <w:r w:rsidR="00DE3D28">
        <w:rPr>
          <w:rFonts w:ascii="仿宋_GB2312" w:eastAsia="仿宋_GB2312" w:hint="eastAsia"/>
          <w:sz w:val="28"/>
          <w:szCs w:val="28"/>
        </w:rPr>
        <w:t>总体优良</w:t>
      </w:r>
      <w:r w:rsidRPr="00FB1248">
        <w:rPr>
          <w:rFonts w:ascii="仿宋_GB2312" w:eastAsia="仿宋_GB2312" w:hint="eastAsia"/>
          <w:sz w:val="28"/>
          <w:szCs w:val="28"/>
        </w:rPr>
        <w:t>）。</w:t>
      </w:r>
    </w:p>
    <w:p w:rsidR="00FA25AF" w:rsidRPr="005E3BBC" w:rsidRDefault="00FA25AF" w:rsidP="00FA25AF">
      <w:pPr>
        <w:ind w:firstLineChars="200" w:firstLine="560"/>
        <w:rPr>
          <w:rFonts w:ascii="黑体" w:eastAsia="黑体"/>
          <w:sz w:val="28"/>
          <w:szCs w:val="28"/>
        </w:rPr>
      </w:pPr>
      <w:r>
        <w:rPr>
          <w:rFonts w:ascii="黑体" w:eastAsia="黑体" w:hint="eastAsia"/>
          <w:sz w:val="28"/>
          <w:szCs w:val="28"/>
        </w:rPr>
        <w:t>二、</w:t>
      </w:r>
      <w:r w:rsidRPr="005E3BBC">
        <w:rPr>
          <w:rFonts w:ascii="黑体" w:eastAsia="黑体" w:hint="eastAsia"/>
          <w:sz w:val="28"/>
          <w:szCs w:val="28"/>
        </w:rPr>
        <w:t>项目绩效评价报告</w:t>
      </w:r>
    </w:p>
    <w:p w:rsidR="00FA25AF" w:rsidRDefault="00FA25AF" w:rsidP="00FA25AF">
      <w:pPr>
        <w:spacing w:line="360" w:lineRule="auto"/>
        <w:ind w:firstLineChars="200" w:firstLine="560"/>
        <w:outlineLvl w:val="0"/>
        <w:rPr>
          <w:rFonts w:ascii="仿宋_GB2312" w:eastAsia="仿宋_GB2312"/>
          <w:sz w:val="28"/>
          <w:szCs w:val="28"/>
        </w:rPr>
      </w:pPr>
      <w:ins w:id="1" w:author="王海峰" w:date="2020-05-26T11:00:00Z">
        <w:r w:rsidRPr="008B4003">
          <w:rPr>
            <w:rFonts w:ascii="仿宋_GB2312" w:eastAsia="仿宋_GB2312" w:hint="eastAsia"/>
            <w:sz w:val="28"/>
            <w:szCs w:val="28"/>
          </w:rPr>
          <w:t>（一）评价对象概况</w:t>
        </w:r>
      </w:ins>
    </w:p>
    <w:p w:rsidR="00CA1D38" w:rsidRPr="008B4003" w:rsidRDefault="00CA1D38" w:rsidP="00CA1D38">
      <w:pPr>
        <w:ind w:firstLineChars="192" w:firstLine="538"/>
        <w:rPr>
          <w:ins w:id="2" w:author="王海峰" w:date="2020-05-26T11:00:00Z"/>
          <w:rFonts w:ascii="仿宋_GB2312" w:eastAsia="仿宋_GB2312"/>
          <w:sz w:val="28"/>
          <w:szCs w:val="28"/>
        </w:rPr>
      </w:pPr>
      <w:r w:rsidRPr="00F54D3F">
        <w:rPr>
          <w:rFonts w:ascii="仿宋_GB2312" w:eastAsia="仿宋_GB2312" w:hint="eastAsia"/>
          <w:sz w:val="28"/>
          <w:szCs w:val="28"/>
        </w:rPr>
        <w:t>2020年5-6月，</w:t>
      </w:r>
      <w:r>
        <w:rPr>
          <w:rFonts w:ascii="仿宋_GB2312" w:eastAsia="仿宋_GB2312" w:hint="eastAsia"/>
          <w:sz w:val="28"/>
          <w:szCs w:val="28"/>
        </w:rPr>
        <w:t>北京化学工业集团有限责任公司所属</w:t>
      </w:r>
      <w:r>
        <w:rPr>
          <w:rFonts w:ascii="仿宋_GB2312" w:eastAsia="仿宋_GB2312"/>
          <w:sz w:val="28"/>
          <w:szCs w:val="28"/>
        </w:rPr>
        <w:t>事业单位</w:t>
      </w:r>
      <w:r w:rsidRPr="00FB1248">
        <w:rPr>
          <w:rFonts w:ascii="仿宋_GB2312" w:eastAsia="仿宋_GB2312" w:hint="eastAsia"/>
          <w:sz w:val="28"/>
          <w:szCs w:val="28"/>
        </w:rPr>
        <w:t>对</w:t>
      </w:r>
      <w:r w:rsidRPr="00F54D3F">
        <w:rPr>
          <w:rFonts w:ascii="仿宋_GB2312" w:eastAsia="仿宋_GB2312" w:hint="eastAsia"/>
          <w:sz w:val="28"/>
          <w:szCs w:val="28"/>
        </w:rPr>
        <w:t>2019年度部门项目支出实施了绩效评价，</w:t>
      </w:r>
      <w:r w:rsidRPr="00FB1248">
        <w:rPr>
          <w:rFonts w:ascii="仿宋_GB2312" w:eastAsia="仿宋_GB2312" w:hint="eastAsia"/>
          <w:sz w:val="28"/>
          <w:szCs w:val="28"/>
        </w:rPr>
        <w:t>评价项目</w:t>
      </w:r>
      <w:r>
        <w:rPr>
          <w:rFonts w:ascii="仿宋_GB2312" w:eastAsia="仿宋_GB2312" w:hint="eastAsia"/>
          <w:sz w:val="28"/>
          <w:szCs w:val="28"/>
        </w:rPr>
        <w:t>2</w:t>
      </w:r>
      <w:r>
        <w:rPr>
          <w:rFonts w:ascii="仿宋_GB2312" w:eastAsia="仿宋_GB2312"/>
          <w:sz w:val="28"/>
          <w:szCs w:val="28"/>
        </w:rPr>
        <w:t>4</w:t>
      </w:r>
      <w:r w:rsidRPr="00FB1248">
        <w:rPr>
          <w:rFonts w:ascii="仿宋_GB2312" w:eastAsia="仿宋_GB2312" w:hint="eastAsia"/>
          <w:sz w:val="28"/>
          <w:szCs w:val="28"/>
        </w:rPr>
        <w:t>个，占部门项目总数的</w:t>
      </w:r>
      <w:r>
        <w:rPr>
          <w:rFonts w:ascii="仿宋_GB2312" w:eastAsia="仿宋_GB2312" w:hint="eastAsia"/>
          <w:sz w:val="28"/>
          <w:szCs w:val="28"/>
        </w:rPr>
        <w:t>57.14</w:t>
      </w:r>
      <w:r w:rsidRPr="00FB1248">
        <w:rPr>
          <w:rFonts w:ascii="仿宋_GB2312" w:eastAsia="仿宋_GB2312" w:hint="eastAsia"/>
          <w:sz w:val="28"/>
          <w:szCs w:val="28"/>
        </w:rPr>
        <w:t>%，涉及金额</w:t>
      </w:r>
      <w:r>
        <w:rPr>
          <w:rFonts w:ascii="仿宋_GB2312" w:eastAsia="仿宋_GB2312" w:hint="eastAsia"/>
          <w:sz w:val="28"/>
          <w:szCs w:val="28"/>
        </w:rPr>
        <w:t>8404.42</w:t>
      </w:r>
      <w:r w:rsidRPr="00FB1248">
        <w:rPr>
          <w:rFonts w:ascii="仿宋_GB2312" w:eastAsia="仿宋_GB2312" w:hint="eastAsia"/>
          <w:sz w:val="28"/>
          <w:szCs w:val="28"/>
        </w:rPr>
        <w:t>万元</w:t>
      </w:r>
      <w:r w:rsidRPr="00F54D3F">
        <w:rPr>
          <w:rFonts w:ascii="仿宋_GB2312" w:eastAsia="仿宋_GB2312" w:hint="eastAsia"/>
          <w:sz w:val="28"/>
          <w:szCs w:val="28"/>
        </w:rPr>
        <w:t>。</w:t>
      </w:r>
      <w:r>
        <w:rPr>
          <w:rFonts w:ascii="仿宋_GB2312" w:eastAsia="仿宋_GB2312" w:hint="eastAsia"/>
          <w:sz w:val="28"/>
          <w:szCs w:val="28"/>
        </w:rPr>
        <w:t>其中包括8个普通程序项目和16个简易程序评价项目。</w:t>
      </w:r>
    </w:p>
    <w:p w:rsidR="00CA1D38" w:rsidRPr="008B4003" w:rsidRDefault="00CA1D38" w:rsidP="00FA25AF">
      <w:pPr>
        <w:spacing w:line="360" w:lineRule="auto"/>
        <w:ind w:firstLineChars="200" w:firstLine="560"/>
        <w:outlineLvl w:val="0"/>
        <w:rPr>
          <w:ins w:id="3" w:author="王海峰" w:date="2020-05-26T11:00:00Z"/>
          <w:rFonts w:ascii="仿宋_GB2312" w:eastAsia="仿宋_GB2312"/>
          <w:sz w:val="28"/>
          <w:szCs w:val="28"/>
        </w:rPr>
      </w:pPr>
    </w:p>
    <w:p w:rsidR="00FA25AF" w:rsidRDefault="00FA25AF" w:rsidP="00FA25AF">
      <w:pPr>
        <w:spacing w:line="360" w:lineRule="auto"/>
        <w:ind w:firstLineChars="200" w:firstLine="560"/>
        <w:outlineLvl w:val="0"/>
        <w:rPr>
          <w:rFonts w:ascii="仿宋_GB2312" w:eastAsia="仿宋_GB2312"/>
          <w:sz w:val="28"/>
          <w:szCs w:val="28"/>
        </w:rPr>
      </w:pPr>
      <w:ins w:id="4" w:author="王海峰" w:date="2020-05-26T11:00:00Z">
        <w:r w:rsidRPr="008B4003">
          <w:rPr>
            <w:rFonts w:ascii="仿宋_GB2312" w:eastAsia="仿宋_GB2312" w:hint="eastAsia"/>
            <w:sz w:val="28"/>
            <w:szCs w:val="28"/>
          </w:rPr>
          <w:t>（二）评价结论</w:t>
        </w:r>
      </w:ins>
    </w:p>
    <w:p w:rsidR="00CA1D38" w:rsidRPr="008B4003" w:rsidRDefault="00CA1D38" w:rsidP="00CA1D38">
      <w:pPr>
        <w:ind w:firstLineChars="192" w:firstLine="538"/>
        <w:rPr>
          <w:ins w:id="5" w:author="王海峰" w:date="2020-05-26T11:00:00Z"/>
          <w:rFonts w:ascii="仿宋_GB2312" w:eastAsia="仿宋_GB2312"/>
          <w:sz w:val="28"/>
          <w:szCs w:val="28"/>
        </w:rPr>
      </w:pPr>
      <w:r>
        <w:rPr>
          <w:rFonts w:ascii="仿宋_GB2312" w:eastAsia="仿宋_GB2312" w:hint="eastAsia"/>
          <w:sz w:val="28"/>
          <w:szCs w:val="28"/>
        </w:rPr>
        <w:t>北京化学工业集团有限责任公司所属</w:t>
      </w:r>
      <w:r>
        <w:rPr>
          <w:rFonts w:ascii="仿宋_GB2312" w:eastAsia="仿宋_GB2312"/>
          <w:sz w:val="28"/>
          <w:szCs w:val="28"/>
        </w:rPr>
        <w:t>事业单位</w:t>
      </w:r>
      <w:r>
        <w:rPr>
          <w:rFonts w:ascii="仿宋_GB2312" w:eastAsia="仿宋_GB2312" w:hint="eastAsia"/>
          <w:sz w:val="28"/>
          <w:szCs w:val="28"/>
        </w:rPr>
        <w:t>对24个项目的评价结论如下：</w:t>
      </w:r>
      <w:r w:rsidRPr="00B20EE7">
        <w:rPr>
          <w:rFonts w:ascii="仿宋_GB2312" w:eastAsia="仿宋_GB2312" w:hAnsi="仿宋" w:hint="eastAsia"/>
          <w:sz w:val="28"/>
          <w:szCs w:val="28"/>
        </w:rPr>
        <w:t>普通程序评价项目</w:t>
      </w:r>
      <w:r>
        <w:rPr>
          <w:rFonts w:ascii="仿宋_GB2312" w:eastAsia="仿宋_GB2312" w:hAnsi="仿宋" w:hint="eastAsia"/>
          <w:sz w:val="28"/>
          <w:szCs w:val="28"/>
        </w:rPr>
        <w:t>8</w:t>
      </w:r>
      <w:r w:rsidRPr="00B20EE7">
        <w:rPr>
          <w:rFonts w:ascii="仿宋_GB2312" w:eastAsia="仿宋_GB2312" w:hAnsi="仿宋" w:hint="eastAsia"/>
          <w:sz w:val="28"/>
          <w:szCs w:val="28"/>
        </w:rPr>
        <w:t>个，</w:t>
      </w:r>
      <w:r>
        <w:rPr>
          <w:rFonts w:ascii="仿宋_GB2312" w:eastAsia="仿宋_GB2312" w:hAnsi="仿宋" w:hint="eastAsia"/>
          <w:sz w:val="28"/>
          <w:szCs w:val="28"/>
        </w:rPr>
        <w:t>涉及金额6777.37万元，</w:t>
      </w:r>
      <w:r w:rsidRPr="00B20EE7">
        <w:rPr>
          <w:rFonts w:ascii="仿宋_GB2312" w:eastAsia="仿宋_GB2312" w:hAnsi="仿宋" w:hint="eastAsia"/>
          <w:sz w:val="28"/>
          <w:szCs w:val="28"/>
        </w:rPr>
        <w:t>评价得分在75-90分的7个</w:t>
      </w:r>
      <w:r>
        <w:rPr>
          <w:rFonts w:ascii="仿宋_GB2312" w:eastAsia="仿宋_GB2312" w:hAnsi="仿宋" w:hint="eastAsia"/>
          <w:sz w:val="28"/>
          <w:szCs w:val="28"/>
        </w:rPr>
        <w:t>，</w:t>
      </w:r>
      <w:r w:rsidRPr="00B20EE7">
        <w:rPr>
          <w:rFonts w:ascii="仿宋_GB2312" w:eastAsia="仿宋_GB2312" w:hAnsi="仿宋" w:hint="eastAsia"/>
          <w:sz w:val="28"/>
          <w:szCs w:val="28"/>
        </w:rPr>
        <w:t>涉及金额4098.8</w:t>
      </w:r>
      <w:r>
        <w:rPr>
          <w:rFonts w:ascii="仿宋_GB2312" w:eastAsia="仿宋_GB2312" w:hAnsi="仿宋" w:hint="eastAsia"/>
          <w:sz w:val="28"/>
          <w:szCs w:val="28"/>
        </w:rPr>
        <w:t>8万元</w:t>
      </w:r>
      <w:r w:rsidRPr="00B20EE7">
        <w:rPr>
          <w:rFonts w:ascii="仿宋_GB2312" w:eastAsia="仿宋_GB2312" w:hAnsi="仿宋" w:hint="eastAsia"/>
          <w:sz w:val="28"/>
          <w:szCs w:val="28"/>
        </w:rPr>
        <w:t>；</w:t>
      </w:r>
      <w:r>
        <w:rPr>
          <w:rFonts w:ascii="仿宋_GB2312" w:eastAsia="仿宋_GB2312" w:hAnsi="仿宋" w:hint="eastAsia"/>
          <w:sz w:val="28"/>
          <w:szCs w:val="28"/>
        </w:rPr>
        <w:t>评价得分90分以上的1个，涉及金额2678.5万元；</w:t>
      </w:r>
      <w:r w:rsidRPr="00B20EE7">
        <w:rPr>
          <w:rFonts w:ascii="仿宋_GB2312" w:eastAsia="仿宋_GB2312" w:hAnsi="仿宋" w:hint="eastAsia"/>
          <w:sz w:val="28"/>
          <w:szCs w:val="28"/>
        </w:rPr>
        <w:t>简易程序评价项目16个，涉及金额1927.0</w:t>
      </w:r>
      <w:r>
        <w:rPr>
          <w:rFonts w:ascii="仿宋_GB2312" w:eastAsia="仿宋_GB2312" w:hAnsi="仿宋" w:hint="eastAsia"/>
          <w:sz w:val="28"/>
          <w:szCs w:val="28"/>
        </w:rPr>
        <w:t>5</w:t>
      </w:r>
      <w:r w:rsidRPr="00B20EE7">
        <w:rPr>
          <w:rFonts w:ascii="仿宋_GB2312" w:eastAsia="仿宋_GB2312" w:hAnsi="仿宋" w:hint="eastAsia"/>
          <w:sz w:val="28"/>
          <w:szCs w:val="28"/>
        </w:rPr>
        <w:t>万元，评价得分在90分以上的16个。</w:t>
      </w:r>
    </w:p>
    <w:p w:rsidR="00CA1D38" w:rsidRPr="008B4003" w:rsidRDefault="00CA1D38" w:rsidP="00FA25AF">
      <w:pPr>
        <w:spacing w:line="360" w:lineRule="auto"/>
        <w:ind w:firstLineChars="200" w:firstLine="560"/>
        <w:outlineLvl w:val="0"/>
        <w:rPr>
          <w:ins w:id="6" w:author="王海峰" w:date="2020-05-26T11:00:00Z"/>
          <w:rFonts w:ascii="仿宋_GB2312" w:eastAsia="仿宋_GB2312"/>
          <w:sz w:val="28"/>
          <w:szCs w:val="28"/>
        </w:rPr>
      </w:pPr>
    </w:p>
    <w:p w:rsidR="00FA25AF" w:rsidRDefault="00FA25AF" w:rsidP="00FA25AF">
      <w:pPr>
        <w:spacing w:line="360" w:lineRule="auto"/>
        <w:ind w:firstLineChars="200" w:firstLine="560"/>
        <w:outlineLvl w:val="0"/>
        <w:rPr>
          <w:rFonts w:ascii="仿宋_GB2312" w:eastAsia="仿宋_GB2312"/>
          <w:sz w:val="28"/>
          <w:szCs w:val="28"/>
        </w:rPr>
      </w:pPr>
      <w:bookmarkStart w:id="7" w:name="_Toc454875004"/>
      <w:ins w:id="8" w:author="王海峰" w:date="2020-05-26T11:00:00Z">
        <w:r w:rsidRPr="008B4003">
          <w:rPr>
            <w:rFonts w:ascii="仿宋_GB2312" w:eastAsia="仿宋_GB2312" w:hint="eastAsia"/>
            <w:sz w:val="28"/>
            <w:szCs w:val="28"/>
          </w:rPr>
          <w:t>（三）存在问题</w:t>
        </w:r>
      </w:ins>
      <w:bookmarkEnd w:id="7"/>
    </w:p>
    <w:p w:rsidR="00CA1D38" w:rsidRPr="00035338" w:rsidRDefault="00CA1D38" w:rsidP="00CA1D38">
      <w:pPr>
        <w:spacing w:line="360" w:lineRule="auto"/>
        <w:ind w:firstLineChars="200" w:firstLine="560"/>
        <w:outlineLvl w:val="0"/>
        <w:rPr>
          <w:rFonts w:ascii="仿宋_GB2312" w:eastAsia="仿宋_GB2312"/>
          <w:sz w:val="28"/>
          <w:szCs w:val="28"/>
        </w:rPr>
      </w:pPr>
      <w:r w:rsidRPr="00035338">
        <w:rPr>
          <w:rFonts w:ascii="仿宋_GB2312" w:eastAsia="仿宋_GB2312" w:hint="eastAsia"/>
          <w:sz w:val="28"/>
          <w:szCs w:val="28"/>
        </w:rPr>
        <w:lastRenderedPageBreak/>
        <w:t>1、项目实施方案编制不够全面；</w:t>
      </w:r>
    </w:p>
    <w:p w:rsidR="00CA1D38" w:rsidRPr="008B4003" w:rsidRDefault="00CA1D38" w:rsidP="00CA1D38">
      <w:pPr>
        <w:spacing w:line="360" w:lineRule="auto"/>
        <w:ind w:firstLineChars="200" w:firstLine="560"/>
        <w:outlineLvl w:val="0"/>
        <w:rPr>
          <w:ins w:id="9" w:author="王海峰" w:date="2020-05-26T11:00:00Z"/>
          <w:rFonts w:ascii="仿宋_GB2312" w:eastAsia="仿宋_GB2312"/>
          <w:sz w:val="28"/>
          <w:szCs w:val="28"/>
        </w:rPr>
      </w:pPr>
      <w:r w:rsidRPr="00035338">
        <w:rPr>
          <w:rFonts w:ascii="仿宋_GB2312" w:eastAsia="仿宋_GB2312" w:hint="eastAsia"/>
          <w:sz w:val="28"/>
          <w:szCs w:val="28"/>
        </w:rPr>
        <w:t>2、项目绩效体现不充分</w:t>
      </w:r>
      <w:r>
        <w:rPr>
          <w:rFonts w:ascii="仿宋_GB2312" w:eastAsia="仿宋_GB2312" w:hint="eastAsia"/>
          <w:sz w:val="28"/>
          <w:szCs w:val="28"/>
        </w:rPr>
        <w:t>。</w:t>
      </w:r>
    </w:p>
    <w:p w:rsidR="00FA25AF" w:rsidRDefault="00FA25AF" w:rsidP="00FA25AF">
      <w:pPr>
        <w:spacing w:line="360" w:lineRule="auto"/>
        <w:ind w:firstLineChars="200" w:firstLine="560"/>
        <w:outlineLvl w:val="0"/>
        <w:rPr>
          <w:rFonts w:ascii="仿宋_GB2312" w:eastAsia="仿宋_GB2312"/>
          <w:sz w:val="28"/>
          <w:szCs w:val="28"/>
        </w:rPr>
      </w:pPr>
      <w:ins w:id="10" w:author="王海峰" w:date="2020-05-26T11:00:00Z">
        <w:r w:rsidRPr="008B4003">
          <w:rPr>
            <w:rFonts w:ascii="仿宋_GB2312" w:eastAsia="仿宋_GB2312" w:hint="eastAsia"/>
            <w:sz w:val="28"/>
            <w:szCs w:val="28"/>
          </w:rPr>
          <w:t>（四）建议</w:t>
        </w:r>
      </w:ins>
    </w:p>
    <w:p w:rsidR="00CA1D38" w:rsidRPr="00316BB2" w:rsidRDefault="00CA1D38" w:rsidP="00CA1D38">
      <w:pPr>
        <w:spacing w:line="360" w:lineRule="auto"/>
        <w:ind w:firstLineChars="200" w:firstLine="560"/>
        <w:outlineLvl w:val="0"/>
        <w:rPr>
          <w:rFonts w:ascii="仿宋_GB2312" w:eastAsia="仿宋_GB2312"/>
          <w:sz w:val="28"/>
          <w:szCs w:val="28"/>
        </w:rPr>
      </w:pPr>
      <w:r w:rsidRPr="00316BB2">
        <w:rPr>
          <w:rFonts w:ascii="仿宋_GB2312" w:eastAsia="仿宋_GB2312" w:hint="eastAsia"/>
          <w:sz w:val="28"/>
          <w:szCs w:val="28"/>
        </w:rPr>
        <w:t>1、加强绩效目标设置管理，结合项目实际情况制定科学、合理的绩效目标。目标与指标相互对应，指标要细化量化，具有可衡量性；</w:t>
      </w:r>
    </w:p>
    <w:p w:rsidR="00CA1D38" w:rsidRPr="00316BB2" w:rsidRDefault="00CA1D38" w:rsidP="00CA1D38">
      <w:pPr>
        <w:spacing w:line="360" w:lineRule="auto"/>
        <w:ind w:firstLineChars="200" w:firstLine="560"/>
        <w:outlineLvl w:val="0"/>
        <w:rPr>
          <w:rFonts w:ascii="仿宋_GB2312" w:eastAsia="仿宋_GB2312"/>
          <w:sz w:val="28"/>
          <w:szCs w:val="28"/>
        </w:rPr>
      </w:pPr>
      <w:r w:rsidRPr="00316BB2">
        <w:rPr>
          <w:rFonts w:ascii="仿宋_GB2312" w:eastAsia="仿宋_GB2312" w:hint="eastAsia"/>
          <w:sz w:val="28"/>
          <w:szCs w:val="28"/>
        </w:rPr>
        <w:t>2、加强项目实施方案的编制，通过制定完整、全面的实施方案并严格按照执行，可以统一思路，明确分工，继而有效地提高项目的执行效率和规范性；</w:t>
      </w:r>
    </w:p>
    <w:p w:rsidR="00CA1D38" w:rsidRPr="008B4003" w:rsidRDefault="00CA1D38" w:rsidP="00CA1D38">
      <w:pPr>
        <w:spacing w:line="360" w:lineRule="auto"/>
        <w:ind w:firstLineChars="200" w:firstLine="560"/>
        <w:outlineLvl w:val="0"/>
        <w:rPr>
          <w:ins w:id="11" w:author="王海峰" w:date="2020-05-26T11:00:00Z"/>
          <w:rFonts w:ascii="仿宋_GB2312" w:eastAsia="仿宋_GB2312"/>
          <w:sz w:val="28"/>
          <w:szCs w:val="28"/>
        </w:rPr>
      </w:pPr>
      <w:r w:rsidRPr="00316BB2">
        <w:rPr>
          <w:rFonts w:ascii="仿宋_GB2312" w:eastAsia="仿宋_GB2312" w:hint="eastAsia"/>
          <w:sz w:val="28"/>
          <w:szCs w:val="28"/>
        </w:rPr>
        <w:t>3、加强项目绩效资料的收集，通过对项目实施前后的绩效数据进行采集、整理和分析，充分体现项目效果。</w:t>
      </w:r>
    </w:p>
    <w:p w:rsidR="00FA25AF" w:rsidRPr="009A531F" w:rsidRDefault="00FA25AF" w:rsidP="00FA25AF">
      <w:pPr>
        <w:ind w:firstLineChars="200" w:firstLine="560"/>
        <w:rPr>
          <w:rFonts w:ascii="黑体" w:eastAsia="黑体"/>
          <w:sz w:val="32"/>
          <w:szCs w:val="32"/>
        </w:rPr>
      </w:pPr>
      <w:r w:rsidRPr="00CB65DB">
        <w:rPr>
          <w:rFonts w:ascii="黑体" w:eastAsia="黑体" w:hint="eastAsia"/>
          <w:sz w:val="28"/>
          <w:szCs w:val="28"/>
        </w:rPr>
        <w:t>三</w:t>
      </w:r>
      <w:r w:rsidRPr="00CB65DB">
        <w:rPr>
          <w:rFonts w:ascii="黑体" w:eastAsia="黑体"/>
          <w:sz w:val="28"/>
          <w:szCs w:val="28"/>
        </w:rPr>
        <w:t>、</w:t>
      </w:r>
      <w:r>
        <w:rPr>
          <w:rFonts w:ascii="黑体" w:eastAsia="黑体" w:hint="eastAsia"/>
          <w:sz w:val="28"/>
          <w:szCs w:val="28"/>
        </w:rPr>
        <w:t>项目</w:t>
      </w:r>
      <w:r>
        <w:rPr>
          <w:rFonts w:ascii="黑体" w:eastAsia="黑体"/>
          <w:sz w:val="28"/>
          <w:szCs w:val="28"/>
        </w:rPr>
        <w:t>支出绩效</w:t>
      </w:r>
      <w:r w:rsidRPr="00CB65DB">
        <w:rPr>
          <w:rFonts w:ascii="黑体" w:eastAsia="黑体"/>
          <w:sz w:val="28"/>
          <w:szCs w:val="28"/>
        </w:rPr>
        <w:t>自评表</w:t>
      </w:r>
    </w:p>
    <w:p w:rsidR="00CA1D38" w:rsidRDefault="00CA1D38" w:rsidP="00CA1D38">
      <w:pPr>
        <w:ind w:firstLineChars="200" w:firstLine="560"/>
        <w:rPr>
          <w:rFonts w:ascii="黑体" w:eastAsia="黑体"/>
          <w:sz w:val="28"/>
          <w:szCs w:val="28"/>
        </w:rPr>
      </w:pPr>
      <w:r>
        <w:rPr>
          <w:rFonts w:ascii="黑体" w:eastAsia="黑体" w:hint="eastAsia"/>
          <w:sz w:val="28"/>
          <w:szCs w:val="28"/>
        </w:rPr>
        <w:t>1、</w:t>
      </w:r>
    </w:p>
    <w:p w:rsidR="00CA1D38" w:rsidRDefault="00CA1D38" w:rsidP="00CA1D38">
      <w:pPr>
        <w:spacing w:line="360" w:lineRule="auto"/>
        <w:jc w:val="center"/>
      </w:pPr>
      <w:r>
        <w:rPr>
          <w:rFonts w:hint="eastAsia"/>
          <w:b/>
          <w:bCs/>
          <w:sz w:val="28"/>
          <w:szCs w:val="28"/>
        </w:rPr>
        <w:t>项目支出绩效自评表</w:t>
      </w:r>
    </w:p>
    <w:tbl>
      <w:tblPr>
        <w:tblW w:w="14136" w:type="dxa"/>
        <w:tblLayout w:type="fixed"/>
        <w:tblCellMar>
          <w:top w:w="15" w:type="dxa"/>
          <w:left w:w="15" w:type="dxa"/>
          <w:bottom w:w="15" w:type="dxa"/>
          <w:right w:w="15" w:type="dxa"/>
        </w:tblCellMar>
        <w:tblLook w:val="04A0" w:firstRow="1" w:lastRow="0" w:firstColumn="1" w:lastColumn="0" w:noHBand="0" w:noVBand="1"/>
      </w:tblPr>
      <w:tblGrid>
        <w:gridCol w:w="687"/>
        <w:gridCol w:w="996"/>
        <w:gridCol w:w="1361"/>
        <w:gridCol w:w="1856"/>
        <w:gridCol w:w="365"/>
        <w:gridCol w:w="962"/>
        <w:gridCol w:w="1259"/>
        <w:gridCol w:w="1347"/>
        <w:gridCol w:w="1337"/>
        <w:gridCol w:w="220"/>
        <w:gridCol w:w="945"/>
        <w:gridCol w:w="184"/>
        <w:gridCol w:w="1012"/>
        <w:gridCol w:w="1605"/>
      </w:tblGrid>
      <w:tr w:rsidR="00CA1D38" w:rsidTr="00CC3A20">
        <w:trPr>
          <w:trHeight w:val="435"/>
        </w:trPr>
        <w:tc>
          <w:tcPr>
            <w:tcW w:w="3044" w:type="dxa"/>
            <w:gridSpan w:val="3"/>
            <w:tcBorders>
              <w:top w:val="single" w:sz="4" w:space="0" w:color="000000"/>
              <w:left w:val="single" w:sz="4" w:space="0" w:color="000000"/>
              <w:bottom w:val="single" w:sz="4" w:space="0" w:color="000000"/>
            </w:tcBorders>
            <w:shd w:val="clear" w:color="auto" w:fill="auto"/>
            <w:vAlign w:val="center"/>
          </w:tcPr>
          <w:p w:rsidR="00CA1D38" w:rsidRDefault="00CA1D38" w:rsidP="00CC3A20">
            <w:pPr>
              <w:spacing w:line="360" w:lineRule="auto"/>
              <w:jc w:val="center"/>
              <w:textAlignment w:val="center"/>
              <w:rPr>
                <w:rFonts w:ascii="宋体" w:hAnsi="宋体" w:cs="宋体"/>
                <w:color w:val="000000"/>
                <w:sz w:val="24"/>
              </w:rPr>
            </w:pPr>
            <w:r>
              <w:rPr>
                <w:rFonts w:ascii="宋体" w:hAnsi="宋体" w:cs="宋体" w:hint="eastAsia"/>
                <w:color w:val="000000"/>
                <w:sz w:val="24"/>
              </w:rPr>
              <w:t>项目名称</w:t>
            </w:r>
          </w:p>
        </w:tc>
        <w:tc>
          <w:tcPr>
            <w:tcW w:w="11092"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Pr="00E00561" w:rsidRDefault="00CA1D38" w:rsidP="00CC3A20">
            <w:pPr>
              <w:spacing w:line="360" w:lineRule="auto"/>
              <w:jc w:val="center"/>
              <w:textAlignment w:val="center"/>
              <w:rPr>
                <w:rFonts w:ascii="宋体" w:hAnsi="宋体" w:cs="宋体"/>
                <w:color w:val="000000"/>
                <w:sz w:val="24"/>
              </w:rPr>
            </w:pPr>
            <w:r w:rsidRPr="00B10305">
              <w:rPr>
                <w:rFonts w:ascii="宋体" w:hAnsi="宋体" w:cs="宋体" w:hint="eastAsia"/>
                <w:color w:val="000000"/>
                <w:sz w:val="24"/>
              </w:rPr>
              <w:t>周转项目</w:t>
            </w:r>
          </w:p>
        </w:tc>
      </w:tr>
      <w:tr w:rsidR="00CA1D38" w:rsidTr="00CC3A20">
        <w:trPr>
          <w:trHeight w:val="435"/>
        </w:trPr>
        <w:tc>
          <w:tcPr>
            <w:tcW w:w="3044" w:type="dxa"/>
            <w:gridSpan w:val="3"/>
            <w:tcBorders>
              <w:top w:val="single" w:sz="4" w:space="0" w:color="000000"/>
              <w:left w:val="single" w:sz="4" w:space="0" w:color="000000"/>
              <w:bottom w:val="single" w:sz="4" w:space="0" w:color="000000"/>
            </w:tcBorders>
            <w:shd w:val="clear" w:color="auto" w:fill="auto"/>
            <w:vAlign w:val="center"/>
          </w:tcPr>
          <w:p w:rsidR="00CA1D38" w:rsidRDefault="00CA1D38" w:rsidP="00CC3A20">
            <w:pPr>
              <w:spacing w:line="360" w:lineRule="auto"/>
              <w:jc w:val="center"/>
              <w:textAlignment w:val="center"/>
              <w:rPr>
                <w:rFonts w:ascii="宋体" w:hAnsi="宋体" w:cs="宋体"/>
                <w:color w:val="000000"/>
                <w:sz w:val="24"/>
              </w:rPr>
            </w:pPr>
            <w:r>
              <w:rPr>
                <w:rFonts w:ascii="宋体" w:hAnsi="宋体" w:cs="宋体" w:hint="eastAsia"/>
                <w:color w:val="000000"/>
                <w:sz w:val="24"/>
              </w:rPr>
              <w:t>主管部门及代码</w:t>
            </w:r>
          </w:p>
        </w:tc>
        <w:tc>
          <w:tcPr>
            <w:tcW w:w="44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spacing w:line="360" w:lineRule="auto"/>
              <w:jc w:val="center"/>
              <w:rPr>
                <w:rFonts w:ascii="宋体" w:hAnsi="宋体" w:cs="宋体"/>
                <w:color w:val="000000"/>
                <w:sz w:val="24"/>
              </w:rPr>
            </w:pPr>
          </w:p>
        </w:tc>
        <w:tc>
          <w:tcPr>
            <w:tcW w:w="66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spacing w:line="360" w:lineRule="auto"/>
              <w:jc w:val="center"/>
              <w:textAlignment w:val="center"/>
              <w:rPr>
                <w:rFonts w:ascii="宋体" w:hAnsi="宋体" w:cs="宋体"/>
                <w:color w:val="000000"/>
                <w:sz w:val="24"/>
              </w:rPr>
            </w:pPr>
            <w:r>
              <w:rPr>
                <w:rFonts w:ascii="宋体" w:hAnsi="宋体" w:cs="宋体" w:hint="eastAsia"/>
                <w:color w:val="000000"/>
                <w:sz w:val="24"/>
              </w:rPr>
              <w:t>实施单位：北京市化工职业病防治院</w:t>
            </w:r>
          </w:p>
        </w:tc>
      </w:tr>
      <w:tr w:rsidR="00CA1D38" w:rsidTr="00CC3A20">
        <w:trPr>
          <w:trHeight w:val="615"/>
        </w:trPr>
        <w:tc>
          <w:tcPr>
            <w:tcW w:w="304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lastRenderedPageBreak/>
              <w:t>项目资金</w:t>
            </w:r>
            <w:r>
              <w:rPr>
                <w:rFonts w:ascii="宋体" w:hAnsi="宋体" w:cs="宋体" w:hint="eastAsia"/>
                <w:color w:val="000000"/>
                <w:sz w:val="24"/>
              </w:rPr>
              <w:br/>
            </w:r>
            <w:r>
              <w:rPr>
                <w:rFonts w:ascii="宋体" w:hAnsi="宋体" w:cs="宋体" w:hint="eastAsia"/>
                <w:color w:val="000000"/>
                <w:sz w:val="24"/>
              </w:rPr>
              <w:t>（万元）</w:t>
            </w:r>
          </w:p>
        </w:tc>
        <w:tc>
          <w:tcPr>
            <w:tcW w:w="2221" w:type="dxa"/>
            <w:gridSpan w:val="2"/>
            <w:tcBorders>
              <w:top w:val="single" w:sz="4" w:space="0" w:color="000000"/>
              <w:bottom w:val="single" w:sz="4" w:space="0" w:color="000000"/>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p>
        </w:tc>
        <w:tc>
          <w:tcPr>
            <w:tcW w:w="22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年初预算数（</w:t>
            </w:r>
            <w:r>
              <w:rPr>
                <w:rFonts w:ascii="宋体" w:hAnsi="宋体" w:cs="宋体" w:hint="eastAsia"/>
                <w:color w:val="000000"/>
                <w:sz w:val="24"/>
              </w:rPr>
              <w:t>A)</w:t>
            </w:r>
          </w:p>
        </w:tc>
        <w:tc>
          <w:tcPr>
            <w:tcW w:w="1347" w:type="dxa"/>
            <w:tcBorders>
              <w:top w:val="single" w:sz="4" w:space="0" w:color="000000"/>
              <w:left w:val="single" w:sz="4" w:space="0" w:color="000000"/>
            </w:tcBorders>
            <w:shd w:val="clear" w:color="auto" w:fill="auto"/>
            <w:vAlign w:val="center"/>
          </w:tcPr>
          <w:p w:rsidR="00CA1D38" w:rsidRDefault="00CA1D38" w:rsidP="00CC3A20">
            <w:pPr>
              <w:jc w:val="center"/>
              <w:rPr>
                <w:rFonts w:ascii="宋体" w:hAnsi="宋体" w:cs="宋体"/>
                <w:color w:val="000000"/>
                <w:sz w:val="24"/>
              </w:rPr>
            </w:pPr>
            <w:r>
              <w:rPr>
                <w:rFonts w:ascii="宋体" w:hAnsi="宋体" w:cs="宋体" w:hint="eastAsia"/>
                <w:color w:val="000000"/>
                <w:sz w:val="24"/>
              </w:rPr>
              <w:t>全年执行数（</w:t>
            </w:r>
            <w:r>
              <w:rPr>
                <w:rFonts w:ascii="宋体" w:hAnsi="宋体" w:cs="宋体" w:hint="eastAsia"/>
                <w:color w:val="000000"/>
                <w:sz w:val="24"/>
              </w:rPr>
              <w:t>B</w:t>
            </w:r>
            <w:r>
              <w:rPr>
                <w:rFonts w:ascii="宋体" w:hAnsi="宋体" w:cs="宋体" w:hint="eastAsia"/>
                <w:color w:val="000000"/>
                <w:sz w:val="24"/>
              </w:rPr>
              <w:t>）</w:t>
            </w:r>
          </w:p>
        </w:tc>
        <w:tc>
          <w:tcPr>
            <w:tcW w:w="1337" w:type="dxa"/>
            <w:tcBorders>
              <w:top w:val="single" w:sz="4" w:space="0" w:color="000000"/>
              <w:left w:val="single" w:sz="4" w:space="0" w:color="000000"/>
              <w:bottom w:val="single" w:sz="4" w:space="0" w:color="000000"/>
              <w:right w:val="single" w:sz="4" w:space="0" w:color="auto"/>
            </w:tcBorders>
            <w:shd w:val="clear" w:color="auto" w:fill="auto"/>
            <w:vAlign w:val="center"/>
          </w:tcPr>
          <w:p w:rsidR="00CA1D38" w:rsidRDefault="00CA1D38" w:rsidP="00CC3A20">
            <w:pPr>
              <w:jc w:val="center"/>
              <w:rPr>
                <w:rFonts w:ascii="宋体" w:hAnsi="宋体" w:cs="宋体"/>
                <w:color w:val="000000"/>
                <w:sz w:val="24"/>
              </w:rPr>
            </w:pPr>
            <w:r>
              <w:rPr>
                <w:rFonts w:ascii="宋体" w:hAnsi="宋体" w:cs="宋体" w:hint="eastAsia"/>
                <w:color w:val="000000"/>
                <w:sz w:val="24"/>
              </w:rPr>
              <w:t>分值（</w:t>
            </w:r>
            <w:r>
              <w:rPr>
                <w:rFonts w:ascii="宋体" w:hAnsi="宋体" w:cs="宋体" w:hint="eastAsia"/>
                <w:color w:val="000000"/>
                <w:sz w:val="24"/>
              </w:rPr>
              <w:t>10</w:t>
            </w:r>
            <w:r>
              <w:rPr>
                <w:rFonts w:ascii="宋体" w:hAnsi="宋体" w:cs="宋体" w:hint="eastAsia"/>
                <w:color w:val="000000"/>
                <w:sz w:val="24"/>
              </w:rPr>
              <w:t>分）</w:t>
            </w:r>
          </w:p>
        </w:tc>
        <w:tc>
          <w:tcPr>
            <w:tcW w:w="1349" w:type="dxa"/>
            <w:gridSpan w:val="3"/>
            <w:tcBorders>
              <w:top w:val="single" w:sz="4" w:space="0" w:color="000000"/>
              <w:left w:val="single" w:sz="4" w:space="0" w:color="auto"/>
              <w:bottom w:val="single" w:sz="4" w:space="0" w:color="000000"/>
              <w:right w:val="single" w:sz="4" w:space="0" w:color="auto"/>
            </w:tcBorders>
            <w:shd w:val="clear" w:color="auto" w:fill="auto"/>
            <w:vAlign w:val="center"/>
          </w:tcPr>
          <w:p w:rsidR="00CA1D38" w:rsidRDefault="00CA1D38" w:rsidP="00CC3A20">
            <w:pPr>
              <w:jc w:val="center"/>
              <w:rPr>
                <w:rFonts w:ascii="宋体" w:hAnsi="宋体" w:cs="宋体"/>
                <w:color w:val="000000"/>
                <w:sz w:val="24"/>
              </w:rPr>
            </w:pPr>
            <w:r>
              <w:rPr>
                <w:rFonts w:ascii="宋体" w:hAnsi="宋体" w:cs="宋体" w:hint="eastAsia"/>
                <w:color w:val="000000"/>
                <w:sz w:val="24"/>
              </w:rPr>
              <w:t>执行率（</w:t>
            </w:r>
            <w:r>
              <w:rPr>
                <w:rFonts w:ascii="宋体" w:hAnsi="宋体" w:cs="宋体" w:hint="eastAsia"/>
                <w:color w:val="000000"/>
                <w:sz w:val="24"/>
              </w:rPr>
              <w:t>B/A)</w:t>
            </w:r>
          </w:p>
        </w:tc>
        <w:tc>
          <w:tcPr>
            <w:tcW w:w="1012" w:type="dxa"/>
            <w:tcBorders>
              <w:top w:val="single" w:sz="4" w:space="0" w:color="000000"/>
              <w:left w:val="single" w:sz="4" w:space="0" w:color="auto"/>
              <w:bottom w:val="single" w:sz="4" w:space="0" w:color="000000"/>
              <w:right w:val="single" w:sz="4" w:space="0" w:color="auto"/>
            </w:tcBorders>
            <w:shd w:val="clear" w:color="auto" w:fill="auto"/>
            <w:vAlign w:val="center"/>
          </w:tcPr>
          <w:p w:rsidR="00CA1D38" w:rsidRDefault="00CA1D38" w:rsidP="00CC3A20">
            <w:pPr>
              <w:jc w:val="center"/>
              <w:rPr>
                <w:rFonts w:ascii="宋体" w:hAnsi="宋体" w:cs="宋体"/>
                <w:color w:val="000000"/>
                <w:sz w:val="24"/>
              </w:rPr>
            </w:pPr>
            <w:r>
              <w:rPr>
                <w:rFonts w:ascii="宋体" w:hAnsi="宋体" w:cs="宋体" w:hint="eastAsia"/>
                <w:color w:val="000000"/>
                <w:sz w:val="24"/>
              </w:rPr>
              <w:t>得分</w:t>
            </w:r>
          </w:p>
        </w:tc>
        <w:tc>
          <w:tcPr>
            <w:tcW w:w="1605" w:type="dxa"/>
            <w:tcBorders>
              <w:top w:val="single" w:sz="4" w:space="0" w:color="000000"/>
              <w:left w:val="single" w:sz="4" w:space="0" w:color="auto"/>
              <w:bottom w:val="single" w:sz="4" w:space="0" w:color="000000"/>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r>
              <w:rPr>
                <w:rFonts w:ascii="宋体" w:hAnsi="宋体" w:cs="宋体" w:hint="eastAsia"/>
                <w:color w:val="000000"/>
                <w:sz w:val="24"/>
              </w:rPr>
              <w:t>得分计算方法</w:t>
            </w:r>
          </w:p>
        </w:tc>
      </w:tr>
      <w:tr w:rsidR="00CA1D38" w:rsidTr="00CC3A20">
        <w:trPr>
          <w:trHeight w:val="435"/>
        </w:trPr>
        <w:tc>
          <w:tcPr>
            <w:tcW w:w="304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p>
        </w:tc>
        <w:tc>
          <w:tcPr>
            <w:tcW w:w="2221" w:type="dxa"/>
            <w:gridSpan w:val="2"/>
            <w:tcBorders>
              <w:top w:val="single" w:sz="4" w:space="0" w:color="000000"/>
              <w:bottom w:val="single" w:sz="4" w:space="0" w:color="000000"/>
              <w:right w:val="single" w:sz="4" w:space="0" w:color="000000"/>
            </w:tcBorders>
            <w:shd w:val="clear" w:color="auto" w:fill="auto"/>
            <w:vAlign w:val="center"/>
          </w:tcPr>
          <w:p w:rsidR="00CA1D38" w:rsidRDefault="00CA1D38" w:rsidP="00CC3A20">
            <w:pPr>
              <w:textAlignment w:val="center"/>
              <w:rPr>
                <w:rFonts w:ascii="宋体" w:hAnsi="宋体" w:cs="宋体"/>
                <w:color w:val="000000"/>
                <w:sz w:val="24"/>
              </w:rPr>
            </w:pPr>
            <w:r>
              <w:rPr>
                <w:rFonts w:ascii="宋体" w:hAnsi="宋体" w:cs="宋体" w:hint="eastAsia"/>
                <w:color w:val="000000"/>
                <w:sz w:val="24"/>
              </w:rPr>
              <w:t xml:space="preserve"> </w:t>
            </w:r>
            <w:r>
              <w:rPr>
                <w:rFonts w:ascii="宋体" w:hAnsi="宋体" w:cs="宋体" w:hint="eastAsia"/>
                <w:color w:val="000000"/>
                <w:sz w:val="24"/>
              </w:rPr>
              <w:t>年度资金总额：</w:t>
            </w:r>
          </w:p>
        </w:tc>
        <w:tc>
          <w:tcPr>
            <w:tcW w:w="22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r w:rsidRPr="00957844">
              <w:rPr>
                <w:rFonts w:ascii="宋体" w:hAnsi="宋体" w:cs="宋体"/>
                <w:color w:val="000000"/>
                <w:sz w:val="24"/>
              </w:rPr>
              <w:t>2678.49804</w:t>
            </w:r>
          </w:p>
        </w:tc>
        <w:tc>
          <w:tcPr>
            <w:tcW w:w="1347" w:type="dxa"/>
            <w:tcBorders>
              <w:top w:val="single" w:sz="4" w:space="0" w:color="000000"/>
              <w:left w:val="single" w:sz="4" w:space="0" w:color="000000"/>
            </w:tcBorders>
            <w:shd w:val="clear" w:color="auto" w:fill="auto"/>
            <w:vAlign w:val="center"/>
          </w:tcPr>
          <w:p w:rsidR="00CA1D38" w:rsidRDefault="00CA1D38" w:rsidP="00CC3A20">
            <w:pPr>
              <w:jc w:val="center"/>
              <w:rPr>
                <w:rFonts w:ascii="宋体" w:hAnsi="宋体" w:cs="宋体"/>
                <w:color w:val="000000"/>
                <w:sz w:val="24"/>
              </w:rPr>
            </w:pPr>
            <w:r w:rsidRPr="00957844">
              <w:rPr>
                <w:rFonts w:ascii="宋体" w:hAnsi="宋体" w:cs="宋体"/>
                <w:color w:val="000000"/>
                <w:sz w:val="24"/>
              </w:rPr>
              <w:t>2676.307</w:t>
            </w:r>
          </w:p>
        </w:tc>
        <w:tc>
          <w:tcPr>
            <w:tcW w:w="1337" w:type="dxa"/>
            <w:tcBorders>
              <w:top w:val="single" w:sz="4" w:space="0" w:color="000000"/>
              <w:left w:val="single" w:sz="4" w:space="0" w:color="000000"/>
              <w:bottom w:val="single" w:sz="4" w:space="0" w:color="000000"/>
              <w:right w:val="single" w:sz="4" w:space="0" w:color="auto"/>
            </w:tcBorders>
            <w:shd w:val="clear" w:color="auto" w:fill="auto"/>
            <w:vAlign w:val="center"/>
          </w:tcPr>
          <w:p w:rsidR="00CA1D38" w:rsidRDefault="00CA1D38" w:rsidP="00CC3A20">
            <w:pPr>
              <w:jc w:val="center"/>
              <w:rPr>
                <w:rFonts w:ascii="宋体" w:hAnsi="宋体" w:cs="宋体"/>
                <w:color w:val="000000"/>
                <w:sz w:val="24"/>
              </w:rPr>
            </w:pPr>
            <w:r>
              <w:rPr>
                <w:rFonts w:ascii="宋体" w:hAnsi="宋体" w:cs="宋体" w:hint="eastAsia"/>
                <w:color w:val="000000"/>
                <w:sz w:val="24"/>
              </w:rPr>
              <w:t>10</w:t>
            </w:r>
          </w:p>
        </w:tc>
        <w:tc>
          <w:tcPr>
            <w:tcW w:w="1349" w:type="dxa"/>
            <w:gridSpan w:val="3"/>
            <w:tcBorders>
              <w:top w:val="single" w:sz="4" w:space="0" w:color="000000"/>
              <w:left w:val="single" w:sz="4" w:space="0" w:color="auto"/>
              <w:bottom w:val="single" w:sz="4" w:space="0" w:color="000000"/>
              <w:right w:val="single" w:sz="4" w:space="0" w:color="auto"/>
            </w:tcBorders>
            <w:shd w:val="clear" w:color="auto" w:fill="auto"/>
            <w:vAlign w:val="center"/>
          </w:tcPr>
          <w:p w:rsidR="00CA1D38" w:rsidRDefault="00CA1D38" w:rsidP="00CC3A20">
            <w:pPr>
              <w:jc w:val="center"/>
              <w:rPr>
                <w:rFonts w:ascii="宋体" w:hAnsi="宋体" w:cs="宋体"/>
                <w:color w:val="000000"/>
                <w:sz w:val="24"/>
              </w:rPr>
            </w:pPr>
            <w:r>
              <w:rPr>
                <w:rFonts w:ascii="宋体" w:hAnsi="宋体" w:cs="宋体"/>
                <w:color w:val="000000"/>
                <w:sz w:val="24"/>
              </w:rPr>
              <w:t>99.9</w:t>
            </w:r>
            <w:r>
              <w:rPr>
                <w:rFonts w:ascii="宋体" w:hAnsi="宋体" w:cs="宋体" w:hint="eastAsia"/>
                <w:color w:val="000000"/>
                <w:sz w:val="24"/>
              </w:rPr>
              <w:t>%</w:t>
            </w:r>
          </w:p>
        </w:tc>
        <w:tc>
          <w:tcPr>
            <w:tcW w:w="1012" w:type="dxa"/>
            <w:tcBorders>
              <w:top w:val="single" w:sz="4" w:space="0" w:color="000000"/>
              <w:left w:val="single" w:sz="4" w:space="0" w:color="auto"/>
              <w:bottom w:val="single" w:sz="4" w:space="0" w:color="000000"/>
              <w:right w:val="single" w:sz="4" w:space="0" w:color="auto"/>
            </w:tcBorders>
            <w:shd w:val="clear" w:color="auto" w:fill="auto"/>
            <w:vAlign w:val="center"/>
          </w:tcPr>
          <w:p w:rsidR="00CA1D38" w:rsidRDefault="00CA1D38" w:rsidP="00CC3A20">
            <w:pPr>
              <w:jc w:val="center"/>
              <w:rPr>
                <w:rFonts w:ascii="宋体" w:hAnsi="宋体" w:cs="宋体"/>
                <w:color w:val="000000"/>
                <w:sz w:val="24"/>
              </w:rPr>
            </w:pPr>
            <w:r>
              <w:rPr>
                <w:rFonts w:ascii="宋体" w:hAnsi="宋体" w:cs="宋体"/>
                <w:color w:val="000000"/>
                <w:sz w:val="24"/>
              </w:rPr>
              <w:t>9.9</w:t>
            </w:r>
          </w:p>
        </w:tc>
        <w:tc>
          <w:tcPr>
            <w:tcW w:w="1605" w:type="dxa"/>
            <w:vMerge w:val="restart"/>
            <w:tcBorders>
              <w:top w:val="single" w:sz="4" w:space="0" w:color="000000"/>
              <w:left w:val="single" w:sz="4" w:space="0" w:color="auto"/>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r>
              <w:rPr>
                <w:rFonts w:ascii="宋体" w:hAnsi="宋体" w:cs="宋体" w:hint="eastAsia"/>
                <w:color w:val="000000"/>
                <w:sz w:val="24"/>
              </w:rPr>
              <w:t>执行率</w:t>
            </w:r>
            <w:r>
              <w:rPr>
                <w:rFonts w:ascii="宋体" w:hAnsi="宋体" w:cs="宋体" w:hint="eastAsia"/>
                <w:color w:val="000000"/>
                <w:sz w:val="24"/>
              </w:rPr>
              <w:t>*</w:t>
            </w:r>
            <w:r>
              <w:rPr>
                <w:rFonts w:ascii="宋体" w:hAnsi="宋体" w:cs="宋体" w:hint="eastAsia"/>
                <w:color w:val="000000"/>
                <w:sz w:val="24"/>
              </w:rPr>
              <w:t>该指标分值，最高不得超过分值上线。</w:t>
            </w:r>
          </w:p>
        </w:tc>
      </w:tr>
      <w:tr w:rsidR="00CA1D38" w:rsidTr="00CC3A20">
        <w:trPr>
          <w:trHeight w:val="435"/>
        </w:trPr>
        <w:tc>
          <w:tcPr>
            <w:tcW w:w="304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p>
        </w:tc>
        <w:tc>
          <w:tcPr>
            <w:tcW w:w="2221" w:type="dxa"/>
            <w:gridSpan w:val="2"/>
            <w:tcBorders>
              <w:top w:val="single" w:sz="4" w:space="0" w:color="000000"/>
              <w:bottom w:val="single" w:sz="4" w:space="0" w:color="000000"/>
              <w:right w:val="single" w:sz="4" w:space="0" w:color="000000"/>
            </w:tcBorders>
            <w:shd w:val="clear" w:color="auto" w:fill="auto"/>
            <w:vAlign w:val="center"/>
          </w:tcPr>
          <w:p w:rsidR="00CA1D38" w:rsidRDefault="00CA1D38" w:rsidP="00CC3A20">
            <w:pPr>
              <w:textAlignment w:val="center"/>
              <w:rPr>
                <w:rFonts w:ascii="宋体" w:hAnsi="宋体" w:cs="宋体"/>
                <w:color w:val="000000"/>
                <w:sz w:val="24"/>
              </w:rPr>
            </w:pPr>
            <w:r>
              <w:rPr>
                <w:rFonts w:ascii="宋体" w:hAnsi="宋体" w:cs="宋体" w:hint="eastAsia"/>
                <w:color w:val="000000"/>
                <w:sz w:val="24"/>
              </w:rPr>
              <w:t>其中：财政拨款</w:t>
            </w:r>
          </w:p>
        </w:tc>
        <w:tc>
          <w:tcPr>
            <w:tcW w:w="22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r w:rsidRPr="00957844">
              <w:rPr>
                <w:rFonts w:ascii="宋体" w:hAnsi="宋体" w:cs="宋体"/>
                <w:color w:val="000000"/>
                <w:sz w:val="24"/>
              </w:rPr>
              <w:t>2678.49804</w:t>
            </w:r>
          </w:p>
        </w:tc>
        <w:tc>
          <w:tcPr>
            <w:tcW w:w="1347" w:type="dxa"/>
            <w:tcBorders>
              <w:top w:val="single" w:sz="4" w:space="0" w:color="000000"/>
              <w:left w:val="single" w:sz="4" w:space="0" w:color="000000"/>
            </w:tcBorders>
            <w:shd w:val="clear" w:color="auto" w:fill="auto"/>
            <w:vAlign w:val="center"/>
          </w:tcPr>
          <w:p w:rsidR="00CA1D38" w:rsidRDefault="00CA1D38" w:rsidP="00CC3A20">
            <w:pPr>
              <w:jc w:val="center"/>
              <w:rPr>
                <w:rFonts w:ascii="宋体" w:hAnsi="宋体" w:cs="宋体"/>
                <w:color w:val="000000"/>
                <w:sz w:val="24"/>
              </w:rPr>
            </w:pPr>
            <w:r w:rsidRPr="00957844">
              <w:rPr>
                <w:rFonts w:ascii="宋体" w:hAnsi="宋体" w:cs="宋体"/>
                <w:color w:val="000000"/>
                <w:sz w:val="24"/>
              </w:rPr>
              <w:t>2676.307</w:t>
            </w:r>
          </w:p>
        </w:tc>
        <w:tc>
          <w:tcPr>
            <w:tcW w:w="1337" w:type="dxa"/>
            <w:tcBorders>
              <w:top w:val="single" w:sz="4" w:space="0" w:color="000000"/>
              <w:left w:val="single" w:sz="4" w:space="0" w:color="000000"/>
              <w:bottom w:val="single" w:sz="4" w:space="0" w:color="000000"/>
              <w:right w:val="single" w:sz="4" w:space="0" w:color="auto"/>
            </w:tcBorders>
            <w:shd w:val="clear" w:color="auto" w:fill="auto"/>
            <w:vAlign w:val="center"/>
          </w:tcPr>
          <w:p w:rsidR="00CA1D38" w:rsidRDefault="00CA1D38" w:rsidP="00CC3A20">
            <w:pPr>
              <w:jc w:val="center"/>
              <w:rPr>
                <w:rFonts w:ascii="宋体" w:hAnsi="宋体" w:cs="宋体"/>
                <w:color w:val="000000"/>
                <w:sz w:val="24"/>
              </w:rPr>
            </w:pPr>
            <w:r>
              <w:rPr>
                <w:rFonts w:ascii="宋体" w:hAnsi="宋体" w:cs="宋体" w:hint="eastAsia"/>
                <w:color w:val="000000"/>
                <w:sz w:val="24"/>
              </w:rPr>
              <w:t>10</w:t>
            </w:r>
          </w:p>
        </w:tc>
        <w:tc>
          <w:tcPr>
            <w:tcW w:w="1349" w:type="dxa"/>
            <w:gridSpan w:val="3"/>
            <w:tcBorders>
              <w:top w:val="single" w:sz="4" w:space="0" w:color="000000"/>
              <w:left w:val="single" w:sz="4" w:space="0" w:color="auto"/>
              <w:bottom w:val="single" w:sz="4" w:space="0" w:color="000000"/>
              <w:right w:val="single" w:sz="4" w:space="0" w:color="auto"/>
            </w:tcBorders>
            <w:shd w:val="clear" w:color="auto" w:fill="auto"/>
            <w:vAlign w:val="center"/>
          </w:tcPr>
          <w:p w:rsidR="00CA1D38" w:rsidRDefault="00CA1D38" w:rsidP="00CC3A20">
            <w:pPr>
              <w:jc w:val="center"/>
              <w:rPr>
                <w:rFonts w:ascii="宋体" w:hAnsi="宋体" w:cs="宋体"/>
                <w:color w:val="000000"/>
                <w:sz w:val="24"/>
              </w:rPr>
            </w:pPr>
            <w:r>
              <w:rPr>
                <w:rFonts w:ascii="宋体" w:hAnsi="宋体" w:cs="宋体"/>
                <w:color w:val="000000"/>
                <w:sz w:val="24"/>
              </w:rPr>
              <w:t>99.9</w:t>
            </w:r>
            <w:r>
              <w:rPr>
                <w:rFonts w:ascii="宋体" w:hAnsi="宋体" w:cs="宋体" w:hint="eastAsia"/>
                <w:color w:val="000000"/>
                <w:sz w:val="24"/>
              </w:rPr>
              <w:t>%</w:t>
            </w:r>
          </w:p>
        </w:tc>
        <w:tc>
          <w:tcPr>
            <w:tcW w:w="1012" w:type="dxa"/>
            <w:tcBorders>
              <w:top w:val="single" w:sz="4" w:space="0" w:color="000000"/>
              <w:left w:val="single" w:sz="4" w:space="0" w:color="auto"/>
              <w:bottom w:val="single" w:sz="4" w:space="0" w:color="000000"/>
              <w:right w:val="single" w:sz="4" w:space="0" w:color="auto"/>
            </w:tcBorders>
            <w:shd w:val="clear" w:color="auto" w:fill="auto"/>
            <w:vAlign w:val="center"/>
          </w:tcPr>
          <w:p w:rsidR="00CA1D38" w:rsidRDefault="00CA1D38" w:rsidP="00CC3A20">
            <w:pPr>
              <w:jc w:val="center"/>
              <w:rPr>
                <w:rFonts w:ascii="宋体" w:hAnsi="宋体" w:cs="宋体"/>
                <w:color w:val="000000"/>
                <w:sz w:val="24"/>
              </w:rPr>
            </w:pPr>
            <w:r>
              <w:rPr>
                <w:rFonts w:ascii="宋体" w:hAnsi="宋体" w:cs="宋体"/>
                <w:color w:val="000000"/>
                <w:sz w:val="24"/>
              </w:rPr>
              <w:t>9.9</w:t>
            </w:r>
          </w:p>
        </w:tc>
        <w:tc>
          <w:tcPr>
            <w:tcW w:w="1605" w:type="dxa"/>
            <w:vMerge/>
            <w:tcBorders>
              <w:left w:val="single" w:sz="4" w:space="0" w:color="auto"/>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p>
        </w:tc>
      </w:tr>
      <w:tr w:rsidR="00CA1D38" w:rsidTr="00CC3A20">
        <w:trPr>
          <w:trHeight w:val="435"/>
        </w:trPr>
        <w:tc>
          <w:tcPr>
            <w:tcW w:w="304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p>
        </w:tc>
        <w:tc>
          <w:tcPr>
            <w:tcW w:w="2221" w:type="dxa"/>
            <w:gridSpan w:val="2"/>
            <w:tcBorders>
              <w:top w:val="single" w:sz="4" w:space="0" w:color="000000"/>
              <w:bottom w:val="single" w:sz="4" w:space="0" w:color="000000"/>
              <w:right w:val="single" w:sz="4" w:space="0" w:color="000000"/>
            </w:tcBorders>
            <w:shd w:val="clear" w:color="auto" w:fill="auto"/>
            <w:vAlign w:val="center"/>
          </w:tcPr>
          <w:p w:rsidR="00CA1D38" w:rsidRDefault="00CA1D38" w:rsidP="00CC3A20">
            <w:pPr>
              <w:textAlignment w:val="center"/>
              <w:rPr>
                <w:rFonts w:ascii="宋体" w:hAnsi="宋体" w:cs="宋体"/>
                <w:color w:val="000000"/>
                <w:sz w:val="24"/>
              </w:rPr>
            </w:pPr>
            <w:r>
              <w:rPr>
                <w:rFonts w:ascii="宋体" w:hAnsi="宋体" w:cs="宋体" w:hint="eastAsia"/>
                <w:color w:val="000000"/>
                <w:sz w:val="24"/>
              </w:rPr>
              <w:t xml:space="preserve">      </w:t>
            </w:r>
            <w:r>
              <w:rPr>
                <w:rFonts w:ascii="宋体" w:hAnsi="宋体" w:cs="宋体" w:hint="eastAsia"/>
                <w:color w:val="000000"/>
                <w:sz w:val="24"/>
              </w:rPr>
              <w:t>其他资金</w:t>
            </w:r>
          </w:p>
        </w:tc>
        <w:tc>
          <w:tcPr>
            <w:tcW w:w="22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rPr>
                <w:rFonts w:ascii="宋体" w:hAnsi="宋体" w:cs="宋体"/>
                <w:color w:val="000000"/>
                <w:sz w:val="24"/>
              </w:rPr>
            </w:pPr>
          </w:p>
        </w:tc>
        <w:tc>
          <w:tcPr>
            <w:tcW w:w="1347" w:type="dxa"/>
            <w:tcBorders>
              <w:top w:val="single" w:sz="4" w:space="0" w:color="000000"/>
              <w:left w:val="single" w:sz="4" w:space="0" w:color="000000"/>
            </w:tcBorders>
            <w:shd w:val="clear" w:color="auto" w:fill="auto"/>
            <w:vAlign w:val="center"/>
          </w:tcPr>
          <w:p w:rsidR="00CA1D38" w:rsidRDefault="00CA1D38" w:rsidP="00CC3A20">
            <w:pPr>
              <w:rPr>
                <w:rFonts w:ascii="宋体" w:hAnsi="宋体" w:cs="宋体"/>
                <w:color w:val="000000"/>
                <w:sz w:val="24"/>
              </w:rPr>
            </w:pPr>
          </w:p>
        </w:tc>
        <w:tc>
          <w:tcPr>
            <w:tcW w:w="1337" w:type="dxa"/>
            <w:tcBorders>
              <w:top w:val="single" w:sz="4" w:space="0" w:color="000000"/>
              <w:left w:val="single" w:sz="4" w:space="0" w:color="000000"/>
              <w:bottom w:val="single" w:sz="4" w:space="0" w:color="000000"/>
              <w:right w:val="single" w:sz="4" w:space="0" w:color="auto"/>
            </w:tcBorders>
            <w:shd w:val="clear" w:color="auto" w:fill="auto"/>
            <w:vAlign w:val="center"/>
          </w:tcPr>
          <w:p w:rsidR="00CA1D38" w:rsidRDefault="00CA1D38" w:rsidP="00CC3A20">
            <w:pPr>
              <w:jc w:val="right"/>
              <w:rPr>
                <w:rFonts w:ascii="宋体" w:hAnsi="宋体" w:cs="宋体"/>
                <w:color w:val="000000"/>
                <w:sz w:val="24"/>
              </w:rPr>
            </w:pPr>
          </w:p>
        </w:tc>
        <w:tc>
          <w:tcPr>
            <w:tcW w:w="1349" w:type="dxa"/>
            <w:gridSpan w:val="3"/>
            <w:tcBorders>
              <w:top w:val="single" w:sz="4" w:space="0" w:color="000000"/>
              <w:left w:val="single" w:sz="4" w:space="0" w:color="auto"/>
              <w:bottom w:val="single" w:sz="4" w:space="0" w:color="000000"/>
              <w:right w:val="single" w:sz="4" w:space="0" w:color="auto"/>
            </w:tcBorders>
            <w:shd w:val="clear" w:color="auto" w:fill="auto"/>
            <w:vAlign w:val="center"/>
          </w:tcPr>
          <w:p w:rsidR="00CA1D38" w:rsidRDefault="00CA1D38" w:rsidP="00CC3A20">
            <w:pPr>
              <w:jc w:val="right"/>
              <w:rPr>
                <w:rFonts w:ascii="宋体" w:hAnsi="宋体" w:cs="宋体"/>
                <w:color w:val="000000"/>
                <w:sz w:val="24"/>
              </w:rPr>
            </w:pPr>
          </w:p>
        </w:tc>
        <w:tc>
          <w:tcPr>
            <w:tcW w:w="1012" w:type="dxa"/>
            <w:tcBorders>
              <w:top w:val="single" w:sz="4" w:space="0" w:color="000000"/>
              <w:left w:val="single" w:sz="4" w:space="0" w:color="auto"/>
              <w:bottom w:val="single" w:sz="4" w:space="0" w:color="000000"/>
              <w:right w:val="single" w:sz="4" w:space="0" w:color="auto"/>
            </w:tcBorders>
            <w:shd w:val="clear" w:color="auto" w:fill="auto"/>
            <w:vAlign w:val="center"/>
          </w:tcPr>
          <w:p w:rsidR="00CA1D38" w:rsidRDefault="00CA1D38" w:rsidP="00CC3A20">
            <w:pPr>
              <w:jc w:val="right"/>
              <w:rPr>
                <w:rFonts w:ascii="宋体" w:hAnsi="宋体" w:cs="宋体"/>
                <w:color w:val="000000"/>
                <w:sz w:val="24"/>
              </w:rPr>
            </w:pPr>
          </w:p>
        </w:tc>
        <w:tc>
          <w:tcPr>
            <w:tcW w:w="1605" w:type="dxa"/>
            <w:vMerge/>
            <w:tcBorders>
              <w:left w:val="single" w:sz="4" w:space="0" w:color="auto"/>
              <w:bottom w:val="single" w:sz="4" w:space="0" w:color="000000"/>
              <w:right w:val="single" w:sz="4" w:space="0" w:color="000000"/>
            </w:tcBorders>
            <w:shd w:val="clear" w:color="auto" w:fill="auto"/>
            <w:vAlign w:val="center"/>
          </w:tcPr>
          <w:p w:rsidR="00CA1D38" w:rsidRDefault="00CA1D38" w:rsidP="00CC3A20">
            <w:pPr>
              <w:jc w:val="right"/>
              <w:rPr>
                <w:rFonts w:ascii="宋体" w:hAnsi="宋体" w:cs="宋体"/>
                <w:color w:val="000000"/>
                <w:sz w:val="24"/>
              </w:rPr>
            </w:pPr>
          </w:p>
        </w:tc>
      </w:tr>
      <w:tr w:rsidR="00CA1D38" w:rsidTr="00CC3A20">
        <w:trPr>
          <w:trHeight w:val="435"/>
        </w:trPr>
        <w:tc>
          <w:tcPr>
            <w:tcW w:w="6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年</w:t>
            </w:r>
          </w:p>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度</w:t>
            </w:r>
          </w:p>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总</w:t>
            </w:r>
            <w:r>
              <w:rPr>
                <w:rFonts w:ascii="宋体" w:hAnsi="宋体" w:cs="宋体" w:hint="eastAsia"/>
                <w:color w:val="000000"/>
                <w:sz w:val="24"/>
              </w:rPr>
              <w:br/>
            </w:r>
            <w:r>
              <w:rPr>
                <w:rFonts w:ascii="宋体" w:hAnsi="宋体" w:cs="宋体" w:hint="eastAsia"/>
                <w:color w:val="000000"/>
                <w:sz w:val="24"/>
              </w:rPr>
              <w:t>体</w:t>
            </w:r>
            <w:r>
              <w:rPr>
                <w:rFonts w:ascii="宋体" w:hAnsi="宋体" w:cs="宋体" w:hint="eastAsia"/>
                <w:color w:val="000000"/>
                <w:sz w:val="24"/>
              </w:rPr>
              <w:br/>
            </w:r>
            <w:r>
              <w:rPr>
                <w:rFonts w:ascii="宋体" w:hAnsi="宋体" w:cs="宋体" w:hint="eastAsia"/>
                <w:color w:val="000000"/>
                <w:sz w:val="24"/>
              </w:rPr>
              <w:t>目</w:t>
            </w:r>
            <w:r>
              <w:rPr>
                <w:rFonts w:ascii="宋体" w:hAnsi="宋体" w:cs="宋体" w:hint="eastAsia"/>
                <w:color w:val="000000"/>
                <w:sz w:val="24"/>
              </w:rPr>
              <w:br/>
            </w:r>
            <w:r>
              <w:rPr>
                <w:rFonts w:ascii="宋体" w:hAnsi="宋体" w:cs="宋体" w:hint="eastAsia"/>
                <w:color w:val="000000"/>
                <w:sz w:val="24"/>
              </w:rPr>
              <w:t>标</w:t>
            </w:r>
          </w:p>
        </w:tc>
        <w:tc>
          <w:tcPr>
            <w:tcW w:w="679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年初设定目标</w:t>
            </w:r>
          </w:p>
        </w:tc>
        <w:tc>
          <w:tcPr>
            <w:tcW w:w="66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年度总体目标完成情况综述</w:t>
            </w:r>
          </w:p>
        </w:tc>
      </w:tr>
      <w:tr w:rsidR="00CA1D38" w:rsidTr="00CC3A20">
        <w:trPr>
          <w:trHeight w:val="1515"/>
        </w:trPr>
        <w:tc>
          <w:tcPr>
            <w:tcW w:w="6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p>
        </w:tc>
        <w:tc>
          <w:tcPr>
            <w:tcW w:w="6799" w:type="dxa"/>
            <w:gridSpan w:val="6"/>
            <w:tcBorders>
              <w:top w:val="single" w:sz="4" w:space="0" w:color="000000"/>
              <w:left w:val="single" w:sz="4" w:space="0" w:color="000000"/>
              <w:bottom w:val="single" w:sz="4" w:space="0" w:color="000000"/>
              <w:right w:val="single" w:sz="4" w:space="0" w:color="000000"/>
            </w:tcBorders>
            <w:shd w:val="clear" w:color="auto" w:fill="auto"/>
          </w:tcPr>
          <w:p w:rsidR="00CA1D38" w:rsidRDefault="00CA1D38" w:rsidP="00CC3A20">
            <w:pPr>
              <w:rPr>
                <w:rFonts w:ascii="宋体" w:hAnsi="宋体" w:cs="宋体"/>
                <w:color w:val="000000"/>
                <w:sz w:val="24"/>
              </w:rPr>
            </w:pPr>
          </w:p>
          <w:p w:rsidR="00CA1D38" w:rsidRDefault="00CA1D38" w:rsidP="00CC3A20">
            <w:pPr>
              <w:rPr>
                <w:rFonts w:ascii="宋体" w:hAnsi="宋体" w:cs="宋体"/>
                <w:color w:val="000000"/>
                <w:sz w:val="24"/>
              </w:rPr>
            </w:pPr>
          </w:p>
          <w:p w:rsidR="00CA1D38" w:rsidRDefault="00CA1D38" w:rsidP="00CC3A20">
            <w:pPr>
              <w:rPr>
                <w:rFonts w:ascii="宋体" w:hAnsi="宋体" w:cs="宋体"/>
                <w:color w:val="000000"/>
                <w:sz w:val="24"/>
              </w:rPr>
            </w:pPr>
            <w:r>
              <w:rPr>
                <w:rFonts w:ascii="宋体" w:hAnsi="宋体" w:cs="宋体" w:hint="eastAsia"/>
                <w:color w:val="000000"/>
                <w:sz w:val="24"/>
              </w:rPr>
              <w:t>按期按量完成采购任务</w:t>
            </w:r>
          </w:p>
        </w:tc>
        <w:tc>
          <w:tcPr>
            <w:tcW w:w="6650" w:type="dxa"/>
            <w:gridSpan w:val="7"/>
            <w:tcBorders>
              <w:top w:val="single" w:sz="4" w:space="0" w:color="000000"/>
              <w:left w:val="single" w:sz="4" w:space="0" w:color="000000"/>
              <w:bottom w:val="single" w:sz="4" w:space="0" w:color="000000"/>
              <w:right w:val="single" w:sz="4" w:space="0" w:color="000000"/>
            </w:tcBorders>
            <w:shd w:val="clear" w:color="auto" w:fill="auto"/>
          </w:tcPr>
          <w:p w:rsidR="00CA1D38" w:rsidRPr="00F33508" w:rsidRDefault="00CA1D38" w:rsidP="00CC3A20">
            <w:pPr>
              <w:ind w:firstLineChars="176" w:firstLine="422"/>
              <w:rPr>
                <w:sz w:val="32"/>
                <w:szCs w:val="32"/>
              </w:rPr>
            </w:pPr>
            <w:r>
              <w:rPr>
                <w:rFonts w:ascii="宋体" w:hAnsi="宋体" w:cs="宋体" w:hint="eastAsia"/>
                <w:color w:val="000000"/>
                <w:sz w:val="24"/>
              </w:rPr>
              <w:br/>
            </w:r>
            <w:r w:rsidRPr="00B10305">
              <w:rPr>
                <w:rFonts w:ascii="宋体" w:hAnsi="宋体" w:cs="宋体" w:hint="eastAsia"/>
                <w:color w:val="000000"/>
                <w:sz w:val="24"/>
              </w:rPr>
              <w:t>周转项目</w:t>
            </w:r>
            <w:r w:rsidRPr="00957844">
              <w:rPr>
                <w:rFonts w:ascii="宋体" w:hAnsi="宋体" w:cs="宋体" w:hint="eastAsia"/>
                <w:sz w:val="24"/>
              </w:rPr>
              <w:t>市</w:t>
            </w:r>
            <w:r w:rsidRPr="00957844">
              <w:rPr>
                <w:rFonts w:ascii="宋体" w:hAnsi="宋体" w:cs="宋体"/>
                <w:sz w:val="24"/>
              </w:rPr>
              <w:t>财政批复</w:t>
            </w:r>
            <w:r w:rsidRPr="00957844">
              <w:rPr>
                <w:rFonts w:ascii="宋体" w:hAnsi="宋体" w:cs="宋体" w:hint="eastAsia"/>
                <w:sz w:val="24"/>
              </w:rPr>
              <w:t>金额为</w:t>
            </w:r>
            <w:r w:rsidRPr="00957844">
              <w:rPr>
                <w:rFonts w:ascii="宋体" w:hAnsi="宋体" w:cs="宋体"/>
                <w:sz w:val="24"/>
              </w:rPr>
              <w:t>2678.49804</w:t>
            </w:r>
            <w:r w:rsidRPr="00957844">
              <w:rPr>
                <w:rFonts w:ascii="宋体" w:hAnsi="宋体" w:cs="宋体"/>
                <w:sz w:val="24"/>
              </w:rPr>
              <w:t>万元</w:t>
            </w:r>
            <w:r w:rsidRPr="00957844">
              <w:rPr>
                <w:rFonts w:ascii="宋体" w:hAnsi="宋体" w:cs="宋体" w:hint="eastAsia"/>
                <w:sz w:val="24"/>
              </w:rPr>
              <w:t>，并</w:t>
            </w:r>
            <w:r w:rsidRPr="00957844">
              <w:rPr>
                <w:rFonts w:ascii="宋体" w:hAnsi="宋体" w:cs="宋体"/>
                <w:sz w:val="24"/>
              </w:rPr>
              <w:t>于</w:t>
            </w:r>
            <w:r w:rsidRPr="00957844">
              <w:rPr>
                <w:rFonts w:ascii="宋体" w:hAnsi="宋体" w:cs="宋体" w:hint="eastAsia"/>
                <w:sz w:val="24"/>
              </w:rPr>
              <w:t>2</w:t>
            </w:r>
            <w:r w:rsidRPr="00957844">
              <w:rPr>
                <w:rFonts w:ascii="宋体" w:hAnsi="宋体" w:cs="宋体"/>
                <w:sz w:val="24"/>
              </w:rPr>
              <w:t>019</w:t>
            </w:r>
            <w:r w:rsidRPr="00957844">
              <w:rPr>
                <w:rFonts w:ascii="宋体" w:hAnsi="宋体" w:cs="宋体" w:hint="eastAsia"/>
                <w:sz w:val="24"/>
              </w:rPr>
              <w:t>年</w:t>
            </w:r>
            <w:r w:rsidRPr="00957844">
              <w:rPr>
                <w:rFonts w:ascii="宋体" w:hAnsi="宋体" w:cs="宋体"/>
                <w:sz w:val="24"/>
              </w:rPr>
              <w:t>4</w:t>
            </w:r>
            <w:r w:rsidRPr="00957844">
              <w:rPr>
                <w:rFonts w:ascii="宋体" w:hAnsi="宋体" w:cs="宋体" w:hint="eastAsia"/>
                <w:sz w:val="24"/>
              </w:rPr>
              <w:t>月</w:t>
            </w:r>
            <w:r>
              <w:rPr>
                <w:rFonts w:ascii="宋体" w:hAnsi="宋体" w:cs="宋体" w:hint="eastAsia"/>
                <w:sz w:val="24"/>
              </w:rPr>
              <w:t>-</w:t>
            </w:r>
            <w:r>
              <w:rPr>
                <w:rFonts w:ascii="宋体" w:hAnsi="宋体" w:cs="宋体"/>
                <w:sz w:val="24"/>
              </w:rPr>
              <w:t>9</w:t>
            </w:r>
            <w:r>
              <w:rPr>
                <w:rFonts w:ascii="宋体" w:hAnsi="宋体" w:cs="宋体" w:hint="eastAsia"/>
                <w:sz w:val="24"/>
              </w:rPr>
              <w:t>月</w:t>
            </w:r>
            <w:r w:rsidRPr="00957844">
              <w:rPr>
                <w:rFonts w:ascii="宋体" w:hAnsi="宋体" w:cs="宋体" w:hint="eastAsia"/>
                <w:sz w:val="24"/>
              </w:rPr>
              <w:t>陆续组织</w:t>
            </w:r>
            <w:r>
              <w:rPr>
                <w:rFonts w:ascii="宋体" w:hAnsi="宋体" w:cs="宋体" w:hint="eastAsia"/>
                <w:sz w:val="24"/>
              </w:rPr>
              <w:t>招</w:t>
            </w:r>
            <w:r w:rsidRPr="00957844">
              <w:rPr>
                <w:rFonts w:ascii="宋体" w:hAnsi="宋体" w:cs="宋体"/>
                <w:sz w:val="24"/>
              </w:rPr>
              <w:t>标</w:t>
            </w:r>
            <w:r w:rsidRPr="00957844">
              <w:rPr>
                <w:rFonts w:ascii="宋体" w:hAnsi="宋体" w:cs="宋体" w:hint="eastAsia"/>
                <w:sz w:val="24"/>
              </w:rPr>
              <w:t>工作，总中标</w:t>
            </w:r>
            <w:r w:rsidRPr="00957844">
              <w:rPr>
                <w:rFonts w:ascii="宋体" w:hAnsi="宋体" w:cs="宋体"/>
                <w:sz w:val="24"/>
              </w:rPr>
              <w:t>金额</w:t>
            </w:r>
            <w:r w:rsidRPr="00957844">
              <w:rPr>
                <w:rFonts w:ascii="宋体" w:hAnsi="宋体" w:cs="宋体"/>
                <w:sz w:val="24"/>
              </w:rPr>
              <w:t>2676.307</w:t>
            </w:r>
            <w:r w:rsidRPr="00957844">
              <w:rPr>
                <w:rFonts w:ascii="宋体" w:hAnsi="宋体" w:cs="宋体" w:hint="eastAsia"/>
                <w:sz w:val="24"/>
              </w:rPr>
              <w:t>万元</w:t>
            </w:r>
            <w:r>
              <w:rPr>
                <w:rFonts w:ascii="宋体" w:hAnsi="宋体" w:cs="宋体" w:hint="eastAsia"/>
                <w:sz w:val="24"/>
              </w:rPr>
              <w:t>，经费支出达</w:t>
            </w:r>
            <w:r w:rsidRPr="00957844">
              <w:rPr>
                <w:rFonts w:ascii="宋体" w:hAnsi="宋体" w:cs="宋体"/>
                <w:sz w:val="24"/>
              </w:rPr>
              <w:t>99.9</w:t>
            </w:r>
            <w:r w:rsidRPr="00957844">
              <w:rPr>
                <w:rFonts w:ascii="宋体" w:hAnsi="宋体" w:cs="宋体" w:hint="eastAsia"/>
                <w:sz w:val="24"/>
              </w:rPr>
              <w:t>%</w:t>
            </w:r>
            <w:r>
              <w:rPr>
                <w:rFonts w:ascii="宋体" w:hAnsi="宋体" w:cs="宋体" w:hint="eastAsia"/>
                <w:sz w:val="24"/>
              </w:rPr>
              <w:t>%</w:t>
            </w:r>
            <w:r>
              <w:rPr>
                <w:rFonts w:ascii="宋体" w:hAnsi="宋体" w:cs="宋体" w:hint="eastAsia"/>
                <w:sz w:val="24"/>
              </w:rPr>
              <w:t>，达成预期目标。</w:t>
            </w:r>
          </w:p>
        </w:tc>
      </w:tr>
      <w:tr w:rsidR="00CA1D38" w:rsidTr="00CC3A20">
        <w:trPr>
          <w:trHeight w:val="570"/>
        </w:trPr>
        <w:tc>
          <w:tcPr>
            <w:tcW w:w="6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绩</w:t>
            </w:r>
            <w:r>
              <w:rPr>
                <w:rFonts w:ascii="宋体" w:hAnsi="宋体" w:cs="宋体" w:hint="eastAsia"/>
                <w:color w:val="000000"/>
                <w:sz w:val="24"/>
              </w:rPr>
              <w:br/>
            </w:r>
            <w:r>
              <w:rPr>
                <w:rFonts w:ascii="宋体" w:hAnsi="宋体" w:cs="宋体" w:hint="eastAsia"/>
                <w:color w:val="000000"/>
                <w:sz w:val="24"/>
              </w:rPr>
              <w:t>效</w:t>
            </w:r>
            <w:r>
              <w:rPr>
                <w:rFonts w:ascii="宋体" w:hAnsi="宋体" w:cs="宋体" w:hint="eastAsia"/>
                <w:color w:val="000000"/>
                <w:sz w:val="24"/>
              </w:rPr>
              <w:br/>
            </w:r>
            <w:r>
              <w:rPr>
                <w:rFonts w:ascii="宋体" w:hAnsi="宋体" w:cs="宋体" w:hint="eastAsia"/>
                <w:color w:val="000000"/>
                <w:sz w:val="24"/>
              </w:rPr>
              <w:t>指</w:t>
            </w:r>
            <w:r>
              <w:rPr>
                <w:rFonts w:ascii="宋体" w:hAnsi="宋体" w:cs="宋体" w:hint="eastAsia"/>
                <w:color w:val="000000"/>
                <w:sz w:val="24"/>
              </w:rPr>
              <w:br/>
            </w:r>
            <w:r>
              <w:rPr>
                <w:rFonts w:ascii="宋体" w:hAnsi="宋体" w:cs="宋体" w:hint="eastAsia"/>
                <w:color w:val="000000"/>
                <w:sz w:val="24"/>
              </w:rPr>
              <w:t>标</w:t>
            </w: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一级</w:t>
            </w:r>
            <w:r>
              <w:rPr>
                <w:rFonts w:ascii="宋体" w:hAnsi="宋体" w:cs="宋体" w:hint="eastAsia"/>
                <w:color w:val="000000"/>
                <w:sz w:val="24"/>
              </w:rPr>
              <w:br/>
            </w:r>
            <w:r>
              <w:rPr>
                <w:rFonts w:ascii="宋体" w:hAnsi="宋体" w:cs="宋体" w:hint="eastAsia"/>
                <w:color w:val="000000"/>
                <w:sz w:val="24"/>
              </w:rPr>
              <w:t>指标</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二级指标</w:t>
            </w:r>
          </w:p>
        </w:tc>
        <w:tc>
          <w:tcPr>
            <w:tcW w:w="1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三级指标</w:t>
            </w:r>
          </w:p>
        </w:tc>
        <w:tc>
          <w:tcPr>
            <w:tcW w:w="1327"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分值</w:t>
            </w:r>
          </w:p>
        </w:tc>
        <w:tc>
          <w:tcPr>
            <w:tcW w:w="1259" w:type="dxa"/>
            <w:tcBorders>
              <w:top w:val="single" w:sz="4" w:space="0" w:color="000000"/>
              <w:left w:val="single" w:sz="4" w:space="0" w:color="auto"/>
              <w:bottom w:val="single" w:sz="4" w:space="0" w:color="000000"/>
              <w:right w:val="single" w:sz="4" w:space="0" w:color="000000"/>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年度指标值（</w:t>
            </w:r>
            <w:r>
              <w:rPr>
                <w:rFonts w:ascii="宋体" w:hAnsi="宋体" w:cs="宋体" w:hint="eastAsia"/>
                <w:color w:val="000000"/>
                <w:sz w:val="24"/>
              </w:rPr>
              <w:t>A)</w:t>
            </w: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全年实际值（</w:t>
            </w:r>
            <w:r>
              <w:rPr>
                <w:rFonts w:ascii="宋体" w:hAnsi="宋体" w:cs="宋体" w:hint="eastAsia"/>
                <w:color w:val="000000"/>
                <w:sz w:val="24"/>
              </w:rPr>
              <w:t>B)</w:t>
            </w: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r>
              <w:rPr>
                <w:rFonts w:ascii="宋体" w:hAnsi="宋体" w:cs="宋体" w:hint="eastAsia"/>
                <w:color w:val="000000"/>
                <w:sz w:val="24"/>
              </w:rPr>
              <w:t>得分计算方法</w:t>
            </w:r>
          </w:p>
        </w:tc>
        <w:tc>
          <w:tcPr>
            <w:tcW w:w="945" w:type="dxa"/>
            <w:tcBorders>
              <w:top w:val="single" w:sz="4" w:space="0" w:color="000000"/>
              <w:left w:val="single" w:sz="4" w:space="0" w:color="000000"/>
              <w:bottom w:val="single" w:sz="4" w:space="0" w:color="000000"/>
              <w:right w:val="single" w:sz="4" w:space="0" w:color="auto"/>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得分</w:t>
            </w:r>
          </w:p>
        </w:tc>
        <w:tc>
          <w:tcPr>
            <w:tcW w:w="2801"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未完成原因分析</w:t>
            </w:r>
          </w:p>
        </w:tc>
      </w:tr>
      <w:tr w:rsidR="00CA1D38" w:rsidTr="00CC3A20">
        <w:trPr>
          <w:trHeight w:val="435"/>
        </w:trPr>
        <w:tc>
          <w:tcPr>
            <w:tcW w:w="6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p>
        </w:tc>
        <w:tc>
          <w:tcPr>
            <w:tcW w:w="9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产</w:t>
            </w:r>
            <w:r>
              <w:rPr>
                <w:rFonts w:ascii="宋体" w:hAnsi="宋体" w:cs="宋体" w:hint="eastAsia"/>
                <w:color w:val="000000"/>
                <w:sz w:val="24"/>
              </w:rPr>
              <w:br/>
            </w:r>
            <w:r>
              <w:rPr>
                <w:rFonts w:ascii="宋体" w:hAnsi="宋体" w:cs="宋体" w:hint="eastAsia"/>
                <w:color w:val="000000"/>
                <w:sz w:val="24"/>
              </w:rPr>
              <w:t>出</w:t>
            </w:r>
            <w:r>
              <w:rPr>
                <w:rFonts w:ascii="宋体" w:hAnsi="宋体" w:cs="宋体" w:hint="eastAsia"/>
                <w:color w:val="000000"/>
                <w:sz w:val="24"/>
              </w:rPr>
              <w:br/>
            </w:r>
            <w:r>
              <w:rPr>
                <w:rFonts w:ascii="宋体" w:hAnsi="宋体" w:cs="宋体" w:hint="eastAsia"/>
                <w:color w:val="000000"/>
                <w:sz w:val="24"/>
              </w:rPr>
              <w:t>指</w:t>
            </w:r>
            <w:r>
              <w:rPr>
                <w:rFonts w:ascii="宋体" w:hAnsi="宋体" w:cs="宋体" w:hint="eastAsia"/>
                <w:color w:val="000000"/>
                <w:sz w:val="24"/>
              </w:rPr>
              <w:br/>
            </w:r>
            <w:r>
              <w:rPr>
                <w:rFonts w:ascii="宋体" w:hAnsi="宋体" w:cs="宋体" w:hint="eastAsia"/>
                <w:color w:val="000000"/>
                <w:sz w:val="24"/>
              </w:rPr>
              <w:lastRenderedPageBreak/>
              <w:t>标</w:t>
            </w:r>
          </w:p>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w:t>
            </w:r>
            <w:r>
              <w:rPr>
                <w:rFonts w:ascii="宋体" w:hAnsi="宋体" w:cs="宋体" w:hint="eastAsia"/>
                <w:color w:val="000000"/>
                <w:sz w:val="24"/>
              </w:rPr>
              <w:t>50</w:t>
            </w:r>
            <w:r>
              <w:rPr>
                <w:rFonts w:ascii="宋体" w:hAnsi="宋体" w:cs="宋体" w:hint="eastAsia"/>
                <w:color w:val="000000"/>
                <w:sz w:val="24"/>
              </w:rPr>
              <w:t>分）</w:t>
            </w:r>
          </w:p>
          <w:p w:rsidR="00CA1D38" w:rsidRDefault="00CA1D38" w:rsidP="00CC3A20">
            <w:pPr>
              <w:jc w:val="center"/>
              <w:textAlignment w:val="center"/>
              <w:rPr>
                <w:rFonts w:ascii="宋体" w:hAnsi="宋体" w:cs="宋体"/>
                <w:color w:val="000000"/>
                <w:sz w:val="24"/>
              </w:rPr>
            </w:pPr>
          </w:p>
        </w:tc>
        <w:tc>
          <w:tcPr>
            <w:tcW w:w="1361" w:type="dxa"/>
            <w:tcBorders>
              <w:top w:val="single" w:sz="4" w:space="0" w:color="000000"/>
              <w:left w:val="single" w:sz="4" w:space="0" w:color="000000"/>
              <w:right w:val="single" w:sz="4" w:space="0" w:color="000000"/>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lastRenderedPageBreak/>
              <w:t>数量指标</w:t>
            </w:r>
          </w:p>
        </w:tc>
        <w:tc>
          <w:tcPr>
            <w:tcW w:w="1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rPr>
                <w:rFonts w:ascii="宋体" w:hAnsi="宋体" w:cs="宋体"/>
                <w:color w:val="000000"/>
                <w:sz w:val="24"/>
              </w:rPr>
            </w:pPr>
            <w:r>
              <w:rPr>
                <w:rFonts w:ascii="宋体" w:hAnsi="宋体" w:cs="宋体" w:hint="eastAsia"/>
                <w:color w:val="000000"/>
                <w:sz w:val="24"/>
              </w:rPr>
              <w:t>新增仪器设备数量</w:t>
            </w:r>
          </w:p>
        </w:tc>
        <w:tc>
          <w:tcPr>
            <w:tcW w:w="1327"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CA1D38" w:rsidRDefault="00CA1D38" w:rsidP="00CC3A20">
            <w:pPr>
              <w:rPr>
                <w:rFonts w:ascii="宋体" w:hAnsi="宋体" w:cs="宋体"/>
                <w:color w:val="000000"/>
                <w:sz w:val="24"/>
              </w:rPr>
            </w:pPr>
            <w:r>
              <w:rPr>
                <w:rFonts w:ascii="宋体" w:hAnsi="宋体" w:cs="宋体"/>
                <w:color w:val="000000"/>
                <w:sz w:val="24"/>
              </w:rPr>
              <w:t>1095</w:t>
            </w:r>
            <w:r>
              <w:rPr>
                <w:rFonts w:ascii="宋体" w:hAnsi="宋体" w:cs="宋体" w:hint="eastAsia"/>
                <w:color w:val="000000"/>
                <w:sz w:val="24"/>
              </w:rPr>
              <w:t>台</w:t>
            </w:r>
            <w:r>
              <w:rPr>
                <w:rFonts w:ascii="宋体" w:hAnsi="宋体" w:cs="宋体" w:hint="eastAsia"/>
                <w:color w:val="000000"/>
                <w:sz w:val="24"/>
              </w:rPr>
              <w:t>/</w:t>
            </w:r>
            <w:r>
              <w:rPr>
                <w:rFonts w:ascii="宋体" w:hAnsi="宋体" w:cs="宋体" w:hint="eastAsia"/>
                <w:color w:val="000000"/>
                <w:sz w:val="24"/>
              </w:rPr>
              <w:t>套</w:t>
            </w:r>
          </w:p>
        </w:tc>
        <w:tc>
          <w:tcPr>
            <w:tcW w:w="1259" w:type="dxa"/>
            <w:tcBorders>
              <w:top w:val="single" w:sz="4" w:space="0" w:color="000000"/>
              <w:left w:val="single" w:sz="4" w:space="0" w:color="auto"/>
              <w:bottom w:val="single" w:sz="4" w:space="0" w:color="000000"/>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r>
              <w:rPr>
                <w:rFonts w:ascii="宋体" w:hAnsi="宋体" w:cs="宋体"/>
                <w:color w:val="000000"/>
                <w:sz w:val="24"/>
              </w:rPr>
              <w:t>1095</w:t>
            </w:r>
          </w:p>
        </w:tc>
        <w:tc>
          <w:tcPr>
            <w:tcW w:w="1347" w:type="dxa"/>
            <w:tcBorders>
              <w:top w:val="single" w:sz="4" w:space="0" w:color="000000"/>
              <w:left w:val="single" w:sz="4" w:space="0" w:color="000000"/>
              <w:bottom w:val="single" w:sz="4" w:space="0" w:color="auto"/>
              <w:right w:val="single" w:sz="4" w:space="0" w:color="000000"/>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color w:val="000000"/>
                <w:sz w:val="24"/>
              </w:rPr>
              <w:t>1095</w:t>
            </w:r>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rPr>
                <w:rFonts w:ascii="宋体" w:hAnsi="宋体" w:cs="宋体"/>
                <w:color w:val="000000"/>
                <w:sz w:val="24"/>
              </w:rPr>
            </w:pPr>
            <w:r>
              <w:rPr>
                <w:rFonts w:ascii="宋体" w:hAnsi="宋体" w:cs="宋体" w:hint="eastAsia"/>
                <w:color w:val="000000"/>
                <w:szCs w:val="21"/>
              </w:rPr>
              <w:t>完成值达到指标值，记满分；未达到指标值，记</w:t>
            </w:r>
            <w:r>
              <w:rPr>
                <w:rFonts w:ascii="宋体" w:hAnsi="宋体" w:cs="宋体" w:hint="eastAsia"/>
                <w:color w:val="000000"/>
                <w:szCs w:val="21"/>
              </w:rPr>
              <w:t>B/A</w:t>
            </w:r>
            <w:r>
              <w:rPr>
                <w:rFonts w:ascii="宋体" w:hAnsi="宋体" w:cs="宋体" w:hint="eastAsia"/>
                <w:color w:val="000000"/>
                <w:szCs w:val="21"/>
              </w:rPr>
              <w:t>。</w:t>
            </w:r>
          </w:p>
        </w:tc>
        <w:tc>
          <w:tcPr>
            <w:tcW w:w="945" w:type="dxa"/>
            <w:tcBorders>
              <w:top w:val="single" w:sz="4" w:space="0" w:color="000000"/>
              <w:left w:val="single" w:sz="4" w:space="0" w:color="000000"/>
              <w:bottom w:val="single" w:sz="4" w:space="0" w:color="000000"/>
              <w:right w:val="single" w:sz="4" w:space="0" w:color="auto"/>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10</w:t>
            </w:r>
          </w:p>
        </w:tc>
        <w:tc>
          <w:tcPr>
            <w:tcW w:w="2801"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rsidR="00CA1D38" w:rsidRDefault="00CA1D38" w:rsidP="00CC3A20">
            <w:pPr>
              <w:textAlignment w:val="center"/>
              <w:rPr>
                <w:rFonts w:ascii="宋体" w:hAnsi="宋体" w:cs="宋体"/>
                <w:color w:val="000000"/>
                <w:sz w:val="24"/>
              </w:rPr>
            </w:pPr>
          </w:p>
        </w:tc>
      </w:tr>
      <w:tr w:rsidR="00CA1D38" w:rsidTr="00CC3A20">
        <w:trPr>
          <w:trHeight w:val="435"/>
        </w:trPr>
        <w:tc>
          <w:tcPr>
            <w:tcW w:w="6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p>
        </w:tc>
        <w:tc>
          <w:tcPr>
            <w:tcW w:w="996" w:type="dxa"/>
            <w:vMerge/>
            <w:tcBorders>
              <w:top w:val="single" w:sz="4" w:space="0" w:color="000000"/>
              <w:left w:val="single" w:sz="4" w:space="0" w:color="000000"/>
              <w:bottom w:val="single" w:sz="4" w:space="0" w:color="000000"/>
              <w:right w:val="single" w:sz="4" w:space="0" w:color="auto"/>
            </w:tcBorders>
            <w:shd w:val="clear" w:color="auto" w:fill="auto"/>
            <w:vAlign w:val="center"/>
          </w:tcPr>
          <w:p w:rsidR="00CA1D38" w:rsidRDefault="00CA1D38" w:rsidP="00CC3A20">
            <w:pPr>
              <w:jc w:val="center"/>
              <w:rPr>
                <w:rFonts w:ascii="宋体" w:hAnsi="宋体" w:cs="宋体"/>
                <w:color w:val="000000"/>
                <w:sz w:val="24"/>
              </w:rPr>
            </w:pPr>
          </w:p>
        </w:tc>
        <w:tc>
          <w:tcPr>
            <w:tcW w:w="13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质量指标</w:t>
            </w:r>
          </w:p>
        </w:tc>
        <w:tc>
          <w:tcPr>
            <w:tcW w:w="1856" w:type="dxa"/>
            <w:tcBorders>
              <w:top w:val="single" w:sz="4" w:space="0" w:color="000000"/>
              <w:left w:val="single" w:sz="4" w:space="0" w:color="auto"/>
              <w:bottom w:val="single" w:sz="4" w:space="0" w:color="000000"/>
              <w:right w:val="single" w:sz="4" w:space="0" w:color="000000"/>
            </w:tcBorders>
            <w:shd w:val="clear" w:color="auto" w:fill="auto"/>
            <w:vAlign w:val="center"/>
          </w:tcPr>
          <w:p w:rsidR="00CA1D38" w:rsidRDefault="00CA1D38" w:rsidP="00CC3A20">
            <w:pPr>
              <w:rPr>
                <w:rFonts w:ascii="宋体" w:hAnsi="宋体" w:cs="宋体"/>
                <w:color w:val="000000"/>
                <w:sz w:val="24"/>
              </w:rPr>
            </w:pPr>
            <w:r>
              <w:rPr>
                <w:rFonts w:ascii="宋体" w:hAnsi="宋体" w:cs="宋体" w:hint="eastAsia"/>
                <w:color w:val="000000"/>
                <w:sz w:val="24"/>
              </w:rPr>
              <w:t>验收合格率</w:t>
            </w:r>
          </w:p>
        </w:tc>
        <w:tc>
          <w:tcPr>
            <w:tcW w:w="1327"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CA1D38" w:rsidRDefault="00CA1D38" w:rsidP="00CC3A20">
            <w:pPr>
              <w:rPr>
                <w:rFonts w:ascii="宋体" w:hAnsi="宋体" w:cs="宋体"/>
                <w:color w:val="000000"/>
                <w:sz w:val="24"/>
              </w:rPr>
            </w:pPr>
            <w:r>
              <w:rPr>
                <w:rFonts w:ascii="宋体" w:hAnsi="宋体" w:cs="宋体" w:hint="eastAsia"/>
                <w:color w:val="000000"/>
                <w:sz w:val="24"/>
              </w:rPr>
              <w:t>≥</w:t>
            </w:r>
            <w:r>
              <w:rPr>
                <w:rFonts w:ascii="宋体" w:hAnsi="宋体" w:cs="宋体" w:hint="eastAsia"/>
                <w:color w:val="000000"/>
                <w:sz w:val="24"/>
              </w:rPr>
              <w:t>100%</w:t>
            </w:r>
          </w:p>
        </w:tc>
        <w:tc>
          <w:tcPr>
            <w:tcW w:w="1259" w:type="dxa"/>
            <w:tcBorders>
              <w:top w:val="single" w:sz="4" w:space="0" w:color="000000"/>
              <w:left w:val="single" w:sz="4" w:space="0" w:color="auto"/>
              <w:bottom w:val="single" w:sz="4" w:space="0" w:color="000000"/>
              <w:right w:val="single" w:sz="4" w:space="0" w:color="auto"/>
            </w:tcBorders>
            <w:shd w:val="clear" w:color="auto" w:fill="auto"/>
            <w:vAlign w:val="center"/>
          </w:tcPr>
          <w:p w:rsidR="00CA1D38" w:rsidRDefault="00CA1D38" w:rsidP="00CC3A20">
            <w:pPr>
              <w:jc w:val="center"/>
              <w:rPr>
                <w:rFonts w:ascii="宋体" w:hAnsi="宋体" w:cs="宋体"/>
                <w:color w:val="000000"/>
                <w:sz w:val="24"/>
              </w:rPr>
            </w:pPr>
            <w:r>
              <w:rPr>
                <w:rFonts w:ascii="宋体" w:hAnsi="宋体" w:cs="宋体" w:hint="eastAsia"/>
                <w:color w:val="000000"/>
                <w:sz w:val="24"/>
              </w:rPr>
              <w:t>1</w:t>
            </w:r>
          </w:p>
        </w:tc>
        <w:tc>
          <w:tcPr>
            <w:tcW w:w="1347" w:type="dxa"/>
            <w:tcBorders>
              <w:top w:val="single" w:sz="4" w:space="0" w:color="auto"/>
              <w:left w:val="single" w:sz="4" w:space="0" w:color="auto"/>
              <w:bottom w:val="single" w:sz="4" w:space="0" w:color="auto"/>
              <w:right w:val="single" w:sz="4" w:space="0" w:color="auto"/>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1</w:t>
            </w:r>
          </w:p>
        </w:tc>
        <w:tc>
          <w:tcPr>
            <w:tcW w:w="15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A1D38" w:rsidRDefault="00CA1D38" w:rsidP="00CC3A20">
            <w:pPr>
              <w:rPr>
                <w:rFonts w:ascii="宋体" w:hAnsi="宋体" w:cs="宋体"/>
                <w:color w:val="000000"/>
                <w:sz w:val="24"/>
              </w:rPr>
            </w:pPr>
            <w:r>
              <w:rPr>
                <w:rFonts w:ascii="宋体" w:hAnsi="宋体" w:cs="宋体" w:hint="eastAsia"/>
                <w:color w:val="000000"/>
                <w:sz w:val="24"/>
              </w:rPr>
              <w:t>1.</w:t>
            </w:r>
            <w:r>
              <w:rPr>
                <w:rFonts w:ascii="宋体" w:hAnsi="宋体" w:cs="宋体" w:hint="eastAsia"/>
                <w:color w:val="000000"/>
                <w:sz w:val="24"/>
              </w:rPr>
              <w:t>若为定性指标，则根据“四档”原则分别按照指标分值的</w:t>
            </w:r>
            <w:r>
              <w:rPr>
                <w:rFonts w:ascii="宋体" w:hAnsi="宋体" w:cs="宋体" w:hint="eastAsia"/>
                <w:color w:val="000000"/>
                <w:sz w:val="24"/>
              </w:rPr>
              <w:t>100-90%</w:t>
            </w:r>
            <w:r>
              <w:rPr>
                <w:rFonts w:ascii="宋体" w:hAnsi="宋体" w:cs="宋体" w:hint="eastAsia"/>
                <w:color w:val="000000"/>
                <w:sz w:val="24"/>
              </w:rPr>
              <w:t>、</w:t>
            </w:r>
            <w:r>
              <w:rPr>
                <w:rFonts w:ascii="宋体" w:hAnsi="宋体" w:cs="宋体" w:hint="eastAsia"/>
                <w:color w:val="000000"/>
                <w:sz w:val="24"/>
              </w:rPr>
              <w:t>90-75%</w:t>
            </w:r>
            <w:r>
              <w:rPr>
                <w:rFonts w:ascii="宋体" w:hAnsi="宋体" w:cs="宋体" w:hint="eastAsia"/>
                <w:color w:val="000000"/>
                <w:sz w:val="24"/>
              </w:rPr>
              <w:t>、</w:t>
            </w:r>
            <w:r>
              <w:rPr>
                <w:rFonts w:ascii="宋体" w:hAnsi="宋体" w:cs="宋体" w:hint="eastAsia"/>
                <w:color w:val="000000"/>
                <w:sz w:val="24"/>
              </w:rPr>
              <w:t>75-60%</w:t>
            </w:r>
            <w:r>
              <w:rPr>
                <w:rFonts w:ascii="宋体" w:hAnsi="宋体" w:cs="宋体" w:hint="eastAsia"/>
                <w:color w:val="000000"/>
                <w:sz w:val="24"/>
              </w:rPr>
              <w:t>、</w:t>
            </w:r>
            <w:r>
              <w:rPr>
                <w:rFonts w:ascii="宋体" w:hAnsi="宋体" w:cs="宋体" w:hint="eastAsia"/>
                <w:color w:val="000000"/>
                <w:sz w:val="24"/>
              </w:rPr>
              <w:t>60-0%</w:t>
            </w:r>
            <w:r>
              <w:rPr>
                <w:rFonts w:ascii="宋体" w:hAnsi="宋体" w:cs="宋体" w:hint="eastAsia"/>
                <w:color w:val="000000"/>
                <w:sz w:val="24"/>
              </w:rPr>
              <w:t>来记分。</w:t>
            </w:r>
            <w:r>
              <w:rPr>
                <w:rFonts w:ascii="宋体" w:hAnsi="宋体" w:cs="宋体" w:hint="eastAsia"/>
                <w:color w:val="000000"/>
                <w:sz w:val="24"/>
              </w:rPr>
              <w:t>2.</w:t>
            </w:r>
            <w:r>
              <w:rPr>
                <w:rFonts w:ascii="宋体" w:hAnsi="宋体" w:cs="宋体" w:hint="eastAsia"/>
                <w:color w:val="000000"/>
                <w:sz w:val="24"/>
              </w:rPr>
              <w:t>若为定量指标，</w:t>
            </w:r>
            <w:r>
              <w:rPr>
                <w:rFonts w:ascii="宋体" w:hAnsi="宋体" w:cs="宋体" w:hint="eastAsia"/>
                <w:color w:val="000000"/>
                <w:szCs w:val="21"/>
              </w:rPr>
              <w:t>完成值达到指标值，记满分；未达到指标值，记</w:t>
            </w:r>
            <w:r>
              <w:rPr>
                <w:rFonts w:ascii="宋体" w:hAnsi="宋体" w:cs="宋体" w:hint="eastAsia"/>
                <w:color w:val="000000"/>
                <w:szCs w:val="21"/>
              </w:rPr>
              <w:t>B/A</w:t>
            </w:r>
            <w:r>
              <w:rPr>
                <w:rFonts w:ascii="宋体" w:hAnsi="宋体" w:cs="宋体" w:hint="eastAsia"/>
                <w:color w:val="000000"/>
                <w:szCs w:val="21"/>
              </w:rPr>
              <w:t>。</w:t>
            </w:r>
          </w:p>
        </w:tc>
        <w:tc>
          <w:tcPr>
            <w:tcW w:w="945" w:type="dxa"/>
            <w:tcBorders>
              <w:top w:val="single" w:sz="4" w:space="0" w:color="000000"/>
              <w:left w:val="single" w:sz="4" w:space="0" w:color="auto"/>
              <w:bottom w:val="single" w:sz="4" w:space="0" w:color="000000"/>
              <w:right w:val="single" w:sz="4" w:space="0" w:color="auto"/>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100%</w:t>
            </w:r>
          </w:p>
        </w:tc>
        <w:tc>
          <w:tcPr>
            <w:tcW w:w="2801"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rsidR="00CA1D38" w:rsidRDefault="00CA1D38" w:rsidP="00CC3A20">
            <w:pPr>
              <w:textAlignment w:val="center"/>
              <w:rPr>
                <w:rFonts w:ascii="宋体" w:hAnsi="宋体" w:cs="宋体"/>
                <w:color w:val="000000"/>
                <w:sz w:val="24"/>
              </w:rPr>
            </w:pPr>
          </w:p>
        </w:tc>
      </w:tr>
      <w:tr w:rsidR="00CA1D38" w:rsidTr="00CC3A20">
        <w:trPr>
          <w:trHeight w:val="396"/>
        </w:trPr>
        <w:tc>
          <w:tcPr>
            <w:tcW w:w="6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p>
        </w:tc>
        <w:tc>
          <w:tcPr>
            <w:tcW w:w="996" w:type="dxa"/>
            <w:vMerge/>
            <w:tcBorders>
              <w:top w:val="single" w:sz="4" w:space="0" w:color="000000"/>
              <w:left w:val="single" w:sz="4" w:space="0" w:color="000000"/>
              <w:bottom w:val="single" w:sz="4" w:space="0" w:color="000000"/>
              <w:right w:val="single" w:sz="4" w:space="0" w:color="auto"/>
            </w:tcBorders>
            <w:shd w:val="clear" w:color="auto" w:fill="auto"/>
            <w:vAlign w:val="center"/>
          </w:tcPr>
          <w:p w:rsidR="00CA1D38" w:rsidRDefault="00CA1D38" w:rsidP="00CC3A20">
            <w:pPr>
              <w:jc w:val="center"/>
              <w:rPr>
                <w:rFonts w:ascii="宋体" w:hAnsi="宋体" w:cs="宋体"/>
                <w:color w:val="000000"/>
                <w:sz w:val="24"/>
              </w:rPr>
            </w:pPr>
          </w:p>
        </w:tc>
        <w:tc>
          <w:tcPr>
            <w:tcW w:w="1361" w:type="dxa"/>
            <w:vMerge/>
            <w:tcBorders>
              <w:top w:val="single" w:sz="4" w:space="0" w:color="auto"/>
              <w:left w:val="single" w:sz="4" w:space="0" w:color="auto"/>
              <w:bottom w:val="single" w:sz="4" w:space="0" w:color="auto"/>
              <w:right w:val="single" w:sz="4" w:space="0" w:color="auto"/>
            </w:tcBorders>
            <w:shd w:val="clear" w:color="auto" w:fill="auto"/>
            <w:vAlign w:val="center"/>
          </w:tcPr>
          <w:p w:rsidR="00CA1D38" w:rsidRDefault="00CA1D38" w:rsidP="00CC3A20">
            <w:pPr>
              <w:jc w:val="center"/>
              <w:rPr>
                <w:rFonts w:ascii="宋体" w:hAnsi="宋体" w:cs="宋体"/>
                <w:color w:val="000000"/>
                <w:sz w:val="24"/>
              </w:rPr>
            </w:pPr>
          </w:p>
        </w:tc>
        <w:tc>
          <w:tcPr>
            <w:tcW w:w="1856" w:type="dxa"/>
            <w:tcBorders>
              <w:top w:val="single" w:sz="4" w:space="0" w:color="000000"/>
              <w:left w:val="single" w:sz="4" w:space="0" w:color="auto"/>
              <w:bottom w:val="single" w:sz="4" w:space="0" w:color="auto"/>
              <w:right w:val="single" w:sz="4" w:space="0" w:color="000000"/>
            </w:tcBorders>
            <w:shd w:val="clear" w:color="auto" w:fill="auto"/>
            <w:vAlign w:val="center"/>
          </w:tcPr>
          <w:p w:rsidR="00CA1D38" w:rsidRDefault="00CA1D38" w:rsidP="00CC3A20">
            <w:pPr>
              <w:rPr>
                <w:rFonts w:ascii="宋体" w:hAnsi="宋体" w:cs="宋体"/>
                <w:color w:val="000000"/>
                <w:sz w:val="24"/>
              </w:rPr>
            </w:pPr>
            <w:r>
              <w:rPr>
                <w:rFonts w:ascii="宋体" w:hAnsi="宋体" w:cs="宋体" w:hint="eastAsia"/>
                <w:color w:val="000000"/>
                <w:sz w:val="24"/>
              </w:rPr>
              <w:t>设备质量</w:t>
            </w:r>
          </w:p>
        </w:tc>
        <w:tc>
          <w:tcPr>
            <w:tcW w:w="1327" w:type="dxa"/>
            <w:gridSpan w:val="2"/>
            <w:tcBorders>
              <w:top w:val="single" w:sz="4" w:space="0" w:color="000000"/>
              <w:left w:val="single" w:sz="4" w:space="0" w:color="000000"/>
              <w:bottom w:val="single" w:sz="4" w:space="0" w:color="auto"/>
              <w:right w:val="single" w:sz="4" w:space="0" w:color="auto"/>
            </w:tcBorders>
            <w:shd w:val="clear" w:color="auto" w:fill="auto"/>
            <w:vAlign w:val="center"/>
          </w:tcPr>
          <w:p w:rsidR="00CA1D38" w:rsidRDefault="00CA1D38" w:rsidP="00CC3A20">
            <w:pPr>
              <w:rPr>
                <w:rFonts w:ascii="宋体" w:hAnsi="宋体" w:cs="宋体"/>
                <w:color w:val="000000"/>
                <w:sz w:val="24"/>
              </w:rPr>
            </w:pPr>
            <w:r>
              <w:rPr>
                <w:rFonts w:ascii="宋体" w:hAnsi="宋体" w:cs="宋体" w:hint="eastAsia"/>
                <w:color w:val="000000"/>
                <w:sz w:val="24"/>
              </w:rPr>
              <w:t>达到所需检测标准</w:t>
            </w:r>
            <w:r>
              <w:rPr>
                <w:rFonts w:ascii="宋体" w:hAnsi="宋体" w:cs="宋体" w:hint="eastAsia"/>
                <w:color w:val="000000"/>
                <w:sz w:val="24"/>
              </w:rPr>
              <w:t>/</w:t>
            </w:r>
            <w:r>
              <w:rPr>
                <w:rFonts w:ascii="宋体" w:hAnsi="宋体" w:cs="宋体" w:hint="eastAsia"/>
                <w:color w:val="000000"/>
                <w:sz w:val="24"/>
              </w:rPr>
              <w:t>技术参数</w:t>
            </w:r>
          </w:p>
        </w:tc>
        <w:tc>
          <w:tcPr>
            <w:tcW w:w="1259" w:type="dxa"/>
            <w:tcBorders>
              <w:top w:val="single" w:sz="4" w:space="0" w:color="000000"/>
              <w:left w:val="single" w:sz="4" w:space="0" w:color="auto"/>
              <w:bottom w:val="single" w:sz="4" w:space="0" w:color="auto"/>
              <w:right w:val="single" w:sz="4" w:space="0" w:color="auto"/>
            </w:tcBorders>
            <w:shd w:val="clear" w:color="auto" w:fill="auto"/>
            <w:vAlign w:val="center"/>
          </w:tcPr>
          <w:p w:rsidR="00CA1D38" w:rsidRDefault="00CA1D38" w:rsidP="00CC3A20">
            <w:pPr>
              <w:jc w:val="center"/>
              <w:rPr>
                <w:rFonts w:ascii="宋体" w:hAnsi="宋体" w:cs="宋体"/>
                <w:color w:val="000000"/>
                <w:sz w:val="24"/>
              </w:rPr>
            </w:pPr>
            <w:r>
              <w:rPr>
                <w:rFonts w:ascii="宋体" w:hAnsi="宋体" w:cs="宋体" w:hint="eastAsia"/>
                <w:color w:val="000000"/>
                <w:sz w:val="24"/>
              </w:rPr>
              <w:t>1</w:t>
            </w:r>
          </w:p>
        </w:tc>
        <w:tc>
          <w:tcPr>
            <w:tcW w:w="1347" w:type="dxa"/>
            <w:tcBorders>
              <w:top w:val="single" w:sz="4" w:space="0" w:color="auto"/>
              <w:left w:val="single" w:sz="4" w:space="0" w:color="auto"/>
              <w:bottom w:val="single" w:sz="4" w:space="0" w:color="auto"/>
              <w:right w:val="single" w:sz="4" w:space="0" w:color="auto"/>
            </w:tcBorders>
            <w:shd w:val="clear" w:color="auto" w:fill="auto"/>
            <w:vAlign w:val="center"/>
          </w:tcPr>
          <w:p w:rsidR="00CA1D38" w:rsidRDefault="00CA1D38" w:rsidP="00CC3A20">
            <w:pPr>
              <w:jc w:val="center"/>
              <w:rPr>
                <w:rFonts w:ascii="宋体" w:hAnsi="宋体" w:cs="宋体"/>
                <w:color w:val="000000"/>
                <w:sz w:val="24"/>
              </w:rPr>
            </w:pPr>
            <w:r>
              <w:rPr>
                <w:rFonts w:ascii="宋体" w:hAnsi="宋体" w:cs="宋体" w:hint="eastAsia"/>
                <w:color w:val="000000"/>
                <w:sz w:val="24"/>
              </w:rPr>
              <w:t>1</w:t>
            </w:r>
          </w:p>
        </w:tc>
        <w:tc>
          <w:tcPr>
            <w:tcW w:w="155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A1D38" w:rsidRDefault="00CA1D38" w:rsidP="00CC3A20">
            <w:pPr>
              <w:rPr>
                <w:rFonts w:ascii="宋体" w:hAnsi="宋体" w:cs="宋体"/>
                <w:color w:val="000000"/>
                <w:sz w:val="24"/>
              </w:rPr>
            </w:pPr>
          </w:p>
        </w:tc>
        <w:tc>
          <w:tcPr>
            <w:tcW w:w="945" w:type="dxa"/>
            <w:tcBorders>
              <w:top w:val="single" w:sz="4" w:space="0" w:color="000000"/>
              <w:left w:val="single" w:sz="4" w:space="0" w:color="auto"/>
              <w:bottom w:val="single" w:sz="4" w:space="0" w:color="auto"/>
              <w:right w:val="single" w:sz="4" w:space="0" w:color="auto"/>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100%</w:t>
            </w:r>
          </w:p>
        </w:tc>
        <w:tc>
          <w:tcPr>
            <w:tcW w:w="2801" w:type="dxa"/>
            <w:gridSpan w:val="3"/>
            <w:tcBorders>
              <w:top w:val="single" w:sz="4" w:space="0" w:color="000000"/>
              <w:left w:val="single" w:sz="4" w:space="0" w:color="auto"/>
              <w:bottom w:val="single" w:sz="4" w:space="0" w:color="auto"/>
              <w:right w:val="single" w:sz="4" w:space="0" w:color="000000"/>
            </w:tcBorders>
            <w:shd w:val="clear" w:color="auto" w:fill="auto"/>
            <w:vAlign w:val="center"/>
          </w:tcPr>
          <w:p w:rsidR="00CA1D38" w:rsidRDefault="00CA1D38" w:rsidP="00CC3A20">
            <w:pPr>
              <w:textAlignment w:val="center"/>
              <w:rPr>
                <w:rFonts w:ascii="宋体" w:hAnsi="宋体" w:cs="宋体"/>
                <w:color w:val="000000"/>
                <w:sz w:val="24"/>
              </w:rPr>
            </w:pPr>
          </w:p>
        </w:tc>
      </w:tr>
      <w:tr w:rsidR="00CA1D38" w:rsidTr="00CC3A20">
        <w:trPr>
          <w:trHeight w:val="435"/>
        </w:trPr>
        <w:tc>
          <w:tcPr>
            <w:tcW w:w="6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p>
        </w:tc>
        <w:tc>
          <w:tcPr>
            <w:tcW w:w="9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p>
        </w:tc>
        <w:tc>
          <w:tcPr>
            <w:tcW w:w="1361" w:type="dxa"/>
            <w:vMerge w:val="restart"/>
            <w:tcBorders>
              <w:top w:val="single" w:sz="4" w:space="0" w:color="auto"/>
              <w:left w:val="single" w:sz="4" w:space="0" w:color="000000"/>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进度指标</w:t>
            </w:r>
          </w:p>
        </w:tc>
        <w:tc>
          <w:tcPr>
            <w:tcW w:w="1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rPr>
                <w:rFonts w:ascii="宋体" w:hAnsi="宋体" w:cs="宋体"/>
                <w:color w:val="000000"/>
                <w:sz w:val="24"/>
              </w:rPr>
            </w:pPr>
            <w:r>
              <w:rPr>
                <w:rFonts w:ascii="宋体" w:hAnsi="宋体" w:cs="宋体" w:hint="eastAsia"/>
                <w:color w:val="000000"/>
                <w:sz w:val="24"/>
              </w:rPr>
              <w:t>方案制定和前期准备时间</w:t>
            </w:r>
          </w:p>
        </w:tc>
        <w:tc>
          <w:tcPr>
            <w:tcW w:w="1327"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CA1D38" w:rsidRDefault="00CA1D38" w:rsidP="00CC3A20">
            <w:pPr>
              <w:rPr>
                <w:rFonts w:ascii="宋体" w:hAnsi="宋体" w:cs="宋体"/>
                <w:color w:val="000000"/>
                <w:sz w:val="24"/>
              </w:rPr>
            </w:pPr>
            <w:r>
              <w:rPr>
                <w:rFonts w:ascii="宋体" w:hAnsi="宋体" w:cs="宋体" w:hint="eastAsia"/>
                <w:color w:val="000000"/>
                <w:sz w:val="24"/>
              </w:rPr>
              <w:t>201</w:t>
            </w:r>
            <w:r>
              <w:rPr>
                <w:rFonts w:ascii="宋体" w:hAnsi="宋体" w:cs="宋体"/>
                <w:color w:val="000000"/>
                <w:sz w:val="24"/>
              </w:rPr>
              <w:t>8</w:t>
            </w:r>
            <w:r>
              <w:rPr>
                <w:rFonts w:ascii="宋体" w:hAnsi="宋体" w:cs="宋体" w:hint="eastAsia"/>
                <w:color w:val="000000"/>
                <w:sz w:val="24"/>
              </w:rPr>
              <w:t>年</w:t>
            </w:r>
            <w:r>
              <w:rPr>
                <w:rFonts w:ascii="宋体" w:hAnsi="宋体" w:cs="宋体"/>
                <w:color w:val="000000"/>
                <w:sz w:val="24"/>
              </w:rPr>
              <w:t>9</w:t>
            </w:r>
            <w:r>
              <w:rPr>
                <w:rFonts w:ascii="宋体" w:hAnsi="宋体" w:cs="宋体" w:hint="eastAsia"/>
                <w:color w:val="000000"/>
                <w:sz w:val="24"/>
              </w:rPr>
              <w:t>月前</w:t>
            </w:r>
          </w:p>
        </w:tc>
        <w:tc>
          <w:tcPr>
            <w:tcW w:w="1259" w:type="dxa"/>
            <w:tcBorders>
              <w:top w:val="single" w:sz="4" w:space="0" w:color="000000"/>
              <w:left w:val="single" w:sz="4" w:space="0" w:color="auto"/>
              <w:bottom w:val="single" w:sz="4" w:space="0" w:color="000000"/>
              <w:right w:val="single" w:sz="4" w:space="0" w:color="000000"/>
            </w:tcBorders>
            <w:shd w:val="clear" w:color="auto" w:fill="auto"/>
            <w:vAlign w:val="center"/>
          </w:tcPr>
          <w:p w:rsidR="00CA1D38" w:rsidRDefault="00CA1D38" w:rsidP="00CC3A20">
            <w:pPr>
              <w:rPr>
                <w:rFonts w:ascii="宋体" w:hAnsi="宋体" w:cs="宋体"/>
                <w:color w:val="000000"/>
                <w:sz w:val="24"/>
              </w:rPr>
            </w:pPr>
            <w:r>
              <w:rPr>
                <w:rFonts w:ascii="宋体" w:hAnsi="宋体" w:cs="宋体" w:hint="eastAsia"/>
                <w:color w:val="000000"/>
                <w:sz w:val="24"/>
              </w:rPr>
              <w:t>201</w:t>
            </w:r>
            <w:r>
              <w:rPr>
                <w:rFonts w:ascii="宋体" w:hAnsi="宋体" w:cs="宋体"/>
                <w:color w:val="000000"/>
                <w:sz w:val="24"/>
              </w:rPr>
              <w:t>8</w:t>
            </w:r>
            <w:r>
              <w:rPr>
                <w:rFonts w:ascii="宋体" w:hAnsi="宋体" w:cs="宋体" w:hint="eastAsia"/>
                <w:color w:val="000000"/>
                <w:sz w:val="24"/>
              </w:rPr>
              <w:t>年</w:t>
            </w:r>
            <w:r>
              <w:rPr>
                <w:rFonts w:ascii="宋体" w:hAnsi="宋体" w:cs="宋体"/>
                <w:color w:val="000000"/>
                <w:sz w:val="24"/>
              </w:rPr>
              <w:t>9</w:t>
            </w:r>
            <w:r>
              <w:rPr>
                <w:rFonts w:ascii="宋体" w:hAnsi="宋体" w:cs="宋体" w:hint="eastAsia"/>
                <w:color w:val="000000"/>
                <w:sz w:val="24"/>
              </w:rPr>
              <w:t>月前</w:t>
            </w:r>
          </w:p>
        </w:tc>
        <w:tc>
          <w:tcPr>
            <w:tcW w:w="1347" w:type="dxa"/>
            <w:tcBorders>
              <w:top w:val="single" w:sz="4" w:space="0" w:color="000000"/>
              <w:left w:val="single" w:sz="4" w:space="0" w:color="000000"/>
              <w:bottom w:val="single" w:sz="4" w:space="0" w:color="auto"/>
              <w:right w:val="single" w:sz="4" w:space="0" w:color="000000"/>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201</w:t>
            </w:r>
            <w:r>
              <w:rPr>
                <w:rFonts w:ascii="宋体" w:hAnsi="宋体" w:cs="宋体"/>
                <w:color w:val="000000"/>
                <w:sz w:val="24"/>
              </w:rPr>
              <w:t>8</w:t>
            </w:r>
            <w:r>
              <w:rPr>
                <w:rFonts w:ascii="宋体" w:hAnsi="宋体" w:cs="宋体" w:hint="eastAsia"/>
                <w:color w:val="000000"/>
                <w:sz w:val="24"/>
              </w:rPr>
              <w:t>年</w:t>
            </w:r>
            <w:r>
              <w:rPr>
                <w:rFonts w:ascii="宋体" w:hAnsi="宋体" w:cs="宋体"/>
                <w:color w:val="000000"/>
                <w:sz w:val="24"/>
              </w:rPr>
              <w:t>9</w:t>
            </w:r>
            <w:r>
              <w:rPr>
                <w:rFonts w:ascii="宋体" w:hAnsi="宋体" w:cs="宋体" w:hint="eastAsia"/>
                <w:color w:val="000000"/>
                <w:sz w:val="24"/>
              </w:rPr>
              <w:t>月前</w:t>
            </w:r>
          </w:p>
        </w:tc>
        <w:tc>
          <w:tcPr>
            <w:tcW w:w="155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A1D38" w:rsidRDefault="00CA1D38" w:rsidP="00CC3A20">
            <w:pPr>
              <w:rPr>
                <w:rFonts w:ascii="宋体" w:hAnsi="宋体" w:cs="宋体"/>
                <w:color w:val="000000"/>
                <w:sz w:val="24"/>
              </w:rPr>
            </w:pPr>
          </w:p>
        </w:tc>
        <w:tc>
          <w:tcPr>
            <w:tcW w:w="945" w:type="dxa"/>
            <w:vMerge w:val="restart"/>
            <w:tcBorders>
              <w:top w:val="single" w:sz="4" w:space="0" w:color="000000"/>
              <w:left w:val="single" w:sz="4" w:space="0" w:color="auto"/>
              <w:right w:val="single" w:sz="4" w:space="0" w:color="auto"/>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100%</w:t>
            </w:r>
          </w:p>
        </w:tc>
        <w:tc>
          <w:tcPr>
            <w:tcW w:w="2801"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rsidR="00CA1D38" w:rsidRDefault="00CA1D38" w:rsidP="00CC3A20">
            <w:pPr>
              <w:textAlignment w:val="center"/>
              <w:rPr>
                <w:rFonts w:ascii="宋体" w:hAnsi="宋体" w:cs="宋体"/>
                <w:color w:val="000000"/>
                <w:sz w:val="24"/>
              </w:rPr>
            </w:pPr>
          </w:p>
        </w:tc>
      </w:tr>
      <w:tr w:rsidR="00CA1D38" w:rsidTr="00CC3A20">
        <w:trPr>
          <w:trHeight w:val="435"/>
        </w:trPr>
        <w:tc>
          <w:tcPr>
            <w:tcW w:w="6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p>
        </w:tc>
        <w:tc>
          <w:tcPr>
            <w:tcW w:w="9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p>
        </w:tc>
        <w:tc>
          <w:tcPr>
            <w:tcW w:w="1361" w:type="dxa"/>
            <w:vMerge/>
            <w:tcBorders>
              <w:left w:val="single" w:sz="4" w:space="0" w:color="000000"/>
            </w:tcBorders>
            <w:shd w:val="clear" w:color="auto" w:fill="auto"/>
            <w:vAlign w:val="center"/>
          </w:tcPr>
          <w:p w:rsidR="00CA1D38" w:rsidRDefault="00CA1D38" w:rsidP="00CC3A20">
            <w:pPr>
              <w:jc w:val="center"/>
              <w:rPr>
                <w:rFonts w:ascii="宋体" w:hAnsi="宋体" w:cs="宋体"/>
                <w:color w:val="000000"/>
                <w:sz w:val="24"/>
              </w:rPr>
            </w:pPr>
          </w:p>
        </w:tc>
        <w:tc>
          <w:tcPr>
            <w:tcW w:w="1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rPr>
                <w:rFonts w:ascii="宋体" w:hAnsi="宋体" w:cs="宋体"/>
                <w:color w:val="000000"/>
                <w:sz w:val="24"/>
              </w:rPr>
            </w:pPr>
            <w:r>
              <w:rPr>
                <w:rFonts w:ascii="宋体" w:hAnsi="宋体" w:cs="宋体" w:hint="eastAsia"/>
                <w:color w:val="000000"/>
                <w:sz w:val="24"/>
              </w:rPr>
              <w:t>招标采购时间</w:t>
            </w:r>
          </w:p>
        </w:tc>
        <w:tc>
          <w:tcPr>
            <w:tcW w:w="1327"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CA1D38" w:rsidRDefault="00CA1D38" w:rsidP="00CC3A20">
            <w:pPr>
              <w:rPr>
                <w:rFonts w:ascii="宋体" w:hAnsi="宋体" w:cs="宋体"/>
                <w:color w:val="000000"/>
                <w:sz w:val="24"/>
              </w:rPr>
            </w:pPr>
            <w:r>
              <w:rPr>
                <w:rFonts w:ascii="宋体" w:hAnsi="宋体" w:cs="宋体" w:hint="eastAsia"/>
                <w:color w:val="000000"/>
                <w:sz w:val="24"/>
              </w:rPr>
              <w:t>201</w:t>
            </w:r>
            <w:r>
              <w:rPr>
                <w:rFonts w:ascii="宋体" w:hAnsi="宋体" w:cs="宋体"/>
                <w:color w:val="000000"/>
                <w:sz w:val="24"/>
              </w:rPr>
              <w:t>9</w:t>
            </w:r>
            <w:r>
              <w:rPr>
                <w:rFonts w:ascii="宋体" w:hAnsi="宋体" w:cs="宋体" w:hint="eastAsia"/>
                <w:color w:val="000000"/>
                <w:sz w:val="24"/>
              </w:rPr>
              <w:t>年</w:t>
            </w:r>
            <w:r>
              <w:rPr>
                <w:rFonts w:ascii="宋体" w:hAnsi="宋体" w:cs="宋体" w:hint="eastAsia"/>
                <w:color w:val="000000"/>
                <w:sz w:val="24"/>
              </w:rPr>
              <w:t>4</w:t>
            </w:r>
            <w:r>
              <w:rPr>
                <w:rFonts w:ascii="宋体" w:hAnsi="宋体" w:cs="宋体" w:hint="eastAsia"/>
                <w:color w:val="000000"/>
                <w:sz w:val="24"/>
              </w:rPr>
              <w:t>月—</w:t>
            </w:r>
            <w:r>
              <w:rPr>
                <w:rFonts w:ascii="宋体" w:hAnsi="宋体" w:cs="宋体" w:hint="eastAsia"/>
                <w:color w:val="000000"/>
                <w:sz w:val="24"/>
              </w:rPr>
              <w:t>9</w:t>
            </w:r>
            <w:r>
              <w:rPr>
                <w:rFonts w:ascii="宋体" w:hAnsi="宋体" w:cs="宋体" w:hint="eastAsia"/>
                <w:color w:val="000000"/>
                <w:sz w:val="24"/>
              </w:rPr>
              <w:t>月</w:t>
            </w:r>
          </w:p>
        </w:tc>
        <w:tc>
          <w:tcPr>
            <w:tcW w:w="1259" w:type="dxa"/>
            <w:tcBorders>
              <w:top w:val="single" w:sz="4" w:space="0" w:color="000000"/>
              <w:left w:val="single" w:sz="4" w:space="0" w:color="auto"/>
              <w:bottom w:val="single" w:sz="4" w:space="0" w:color="000000"/>
              <w:right w:val="single" w:sz="4" w:space="0" w:color="000000"/>
            </w:tcBorders>
            <w:shd w:val="clear" w:color="auto" w:fill="auto"/>
            <w:vAlign w:val="center"/>
          </w:tcPr>
          <w:p w:rsidR="00CA1D38" w:rsidRDefault="00CA1D38" w:rsidP="00CC3A20">
            <w:pPr>
              <w:rPr>
                <w:rFonts w:ascii="宋体" w:hAnsi="宋体" w:cs="宋体"/>
                <w:color w:val="000000"/>
                <w:sz w:val="24"/>
              </w:rPr>
            </w:pPr>
            <w:r>
              <w:rPr>
                <w:rFonts w:ascii="宋体" w:hAnsi="宋体" w:cs="宋体" w:hint="eastAsia"/>
                <w:color w:val="000000"/>
                <w:sz w:val="24"/>
              </w:rPr>
              <w:t>201</w:t>
            </w:r>
            <w:r>
              <w:rPr>
                <w:rFonts w:ascii="宋体" w:hAnsi="宋体" w:cs="宋体"/>
                <w:color w:val="000000"/>
                <w:sz w:val="24"/>
              </w:rPr>
              <w:t>9</w:t>
            </w:r>
            <w:r>
              <w:rPr>
                <w:rFonts w:ascii="宋体" w:hAnsi="宋体" w:cs="宋体" w:hint="eastAsia"/>
                <w:color w:val="000000"/>
                <w:sz w:val="24"/>
              </w:rPr>
              <w:t>年</w:t>
            </w:r>
            <w:r>
              <w:rPr>
                <w:rFonts w:ascii="宋体" w:hAnsi="宋体" w:cs="宋体" w:hint="eastAsia"/>
                <w:color w:val="000000"/>
                <w:sz w:val="24"/>
              </w:rPr>
              <w:t>4</w:t>
            </w:r>
            <w:r>
              <w:rPr>
                <w:rFonts w:ascii="宋体" w:hAnsi="宋体" w:cs="宋体" w:hint="eastAsia"/>
                <w:color w:val="000000"/>
                <w:sz w:val="24"/>
              </w:rPr>
              <w:t>月—</w:t>
            </w:r>
            <w:r>
              <w:rPr>
                <w:rFonts w:ascii="宋体" w:hAnsi="宋体" w:cs="宋体" w:hint="eastAsia"/>
                <w:color w:val="000000"/>
                <w:sz w:val="24"/>
              </w:rPr>
              <w:t>9</w:t>
            </w:r>
            <w:r>
              <w:rPr>
                <w:rFonts w:ascii="宋体" w:hAnsi="宋体" w:cs="宋体" w:hint="eastAsia"/>
                <w:color w:val="000000"/>
                <w:sz w:val="24"/>
              </w:rPr>
              <w:t>月</w:t>
            </w:r>
          </w:p>
        </w:tc>
        <w:tc>
          <w:tcPr>
            <w:tcW w:w="1347" w:type="dxa"/>
            <w:tcBorders>
              <w:top w:val="single" w:sz="4" w:space="0" w:color="auto"/>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r>
              <w:rPr>
                <w:rFonts w:ascii="宋体" w:hAnsi="宋体" w:cs="宋体" w:hint="eastAsia"/>
                <w:color w:val="000000"/>
                <w:sz w:val="24"/>
              </w:rPr>
              <w:t>201</w:t>
            </w:r>
            <w:r>
              <w:rPr>
                <w:rFonts w:ascii="宋体" w:hAnsi="宋体" w:cs="宋体"/>
                <w:color w:val="000000"/>
                <w:sz w:val="24"/>
              </w:rPr>
              <w:t>9</w:t>
            </w:r>
            <w:r>
              <w:rPr>
                <w:rFonts w:ascii="宋体" w:hAnsi="宋体" w:cs="宋体" w:hint="eastAsia"/>
                <w:color w:val="000000"/>
                <w:sz w:val="24"/>
              </w:rPr>
              <w:t>年</w:t>
            </w:r>
            <w:r>
              <w:rPr>
                <w:rFonts w:ascii="宋体" w:hAnsi="宋体" w:cs="宋体" w:hint="eastAsia"/>
                <w:color w:val="000000"/>
                <w:sz w:val="24"/>
              </w:rPr>
              <w:t>4</w:t>
            </w:r>
            <w:r>
              <w:rPr>
                <w:rFonts w:ascii="宋体" w:hAnsi="宋体" w:cs="宋体" w:hint="eastAsia"/>
                <w:color w:val="000000"/>
                <w:sz w:val="24"/>
              </w:rPr>
              <w:t>月—</w:t>
            </w:r>
            <w:r>
              <w:rPr>
                <w:rFonts w:ascii="宋体" w:hAnsi="宋体" w:cs="宋体" w:hint="eastAsia"/>
                <w:color w:val="000000"/>
                <w:sz w:val="24"/>
              </w:rPr>
              <w:t>9</w:t>
            </w:r>
            <w:r>
              <w:rPr>
                <w:rFonts w:ascii="宋体" w:hAnsi="宋体" w:cs="宋体" w:hint="eastAsia"/>
                <w:color w:val="000000"/>
                <w:sz w:val="24"/>
              </w:rPr>
              <w:t>月</w:t>
            </w:r>
          </w:p>
        </w:tc>
        <w:tc>
          <w:tcPr>
            <w:tcW w:w="155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A1D38" w:rsidRDefault="00CA1D38" w:rsidP="00CC3A20">
            <w:pPr>
              <w:rPr>
                <w:rFonts w:ascii="宋体" w:hAnsi="宋体" w:cs="宋体"/>
                <w:color w:val="000000"/>
                <w:sz w:val="24"/>
              </w:rPr>
            </w:pPr>
          </w:p>
        </w:tc>
        <w:tc>
          <w:tcPr>
            <w:tcW w:w="945" w:type="dxa"/>
            <w:vMerge/>
            <w:tcBorders>
              <w:left w:val="single" w:sz="4" w:space="0" w:color="auto"/>
              <w:right w:val="single" w:sz="4" w:space="0" w:color="auto"/>
            </w:tcBorders>
            <w:shd w:val="clear" w:color="auto" w:fill="auto"/>
            <w:vAlign w:val="center"/>
          </w:tcPr>
          <w:p w:rsidR="00CA1D38" w:rsidRDefault="00CA1D38" w:rsidP="00CC3A20">
            <w:pPr>
              <w:jc w:val="center"/>
              <w:textAlignment w:val="center"/>
              <w:rPr>
                <w:rFonts w:ascii="宋体" w:hAnsi="宋体" w:cs="宋体"/>
                <w:color w:val="000000"/>
                <w:sz w:val="24"/>
              </w:rPr>
            </w:pPr>
          </w:p>
        </w:tc>
        <w:tc>
          <w:tcPr>
            <w:tcW w:w="2801"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rsidR="00CA1D38" w:rsidRDefault="00CA1D38" w:rsidP="00CC3A20">
            <w:pPr>
              <w:textAlignment w:val="center"/>
              <w:rPr>
                <w:rFonts w:ascii="宋体" w:hAnsi="宋体" w:cs="宋体"/>
                <w:color w:val="000000"/>
                <w:sz w:val="24"/>
              </w:rPr>
            </w:pPr>
          </w:p>
        </w:tc>
      </w:tr>
      <w:tr w:rsidR="00CA1D38" w:rsidTr="00CC3A20">
        <w:trPr>
          <w:trHeight w:val="435"/>
        </w:trPr>
        <w:tc>
          <w:tcPr>
            <w:tcW w:w="6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p>
        </w:tc>
        <w:tc>
          <w:tcPr>
            <w:tcW w:w="9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p>
        </w:tc>
        <w:tc>
          <w:tcPr>
            <w:tcW w:w="1361" w:type="dxa"/>
            <w:vMerge/>
            <w:tcBorders>
              <w:left w:val="single" w:sz="4" w:space="0" w:color="000000"/>
            </w:tcBorders>
            <w:shd w:val="clear" w:color="auto" w:fill="auto"/>
            <w:vAlign w:val="center"/>
          </w:tcPr>
          <w:p w:rsidR="00CA1D38" w:rsidRDefault="00CA1D38" w:rsidP="00CC3A20">
            <w:pPr>
              <w:jc w:val="center"/>
              <w:rPr>
                <w:rFonts w:ascii="宋体" w:hAnsi="宋体" w:cs="宋体"/>
                <w:color w:val="000000"/>
                <w:sz w:val="24"/>
              </w:rPr>
            </w:pPr>
          </w:p>
        </w:tc>
        <w:tc>
          <w:tcPr>
            <w:tcW w:w="1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rPr>
                <w:rFonts w:ascii="宋体" w:hAnsi="宋体" w:cs="宋体"/>
                <w:color w:val="000000"/>
                <w:sz w:val="24"/>
              </w:rPr>
            </w:pPr>
            <w:r>
              <w:rPr>
                <w:rFonts w:ascii="宋体" w:hAnsi="宋体" w:cs="宋体" w:hint="eastAsia"/>
                <w:color w:val="000000"/>
                <w:sz w:val="24"/>
              </w:rPr>
              <w:t>采购物品到位时间</w:t>
            </w:r>
          </w:p>
        </w:tc>
        <w:tc>
          <w:tcPr>
            <w:tcW w:w="1327"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CA1D38" w:rsidRDefault="00CA1D38" w:rsidP="00CC3A20">
            <w:pPr>
              <w:rPr>
                <w:rFonts w:ascii="宋体" w:hAnsi="宋体" w:cs="宋体"/>
                <w:color w:val="000000"/>
                <w:sz w:val="24"/>
              </w:rPr>
            </w:pPr>
            <w:r>
              <w:rPr>
                <w:rFonts w:ascii="宋体" w:hAnsi="宋体" w:cs="宋体" w:hint="eastAsia"/>
                <w:color w:val="000000"/>
                <w:sz w:val="24"/>
              </w:rPr>
              <w:t>201</w:t>
            </w:r>
            <w:r>
              <w:rPr>
                <w:rFonts w:ascii="宋体" w:hAnsi="宋体" w:cs="宋体"/>
                <w:color w:val="000000"/>
                <w:sz w:val="24"/>
              </w:rPr>
              <w:t>9</w:t>
            </w:r>
            <w:r>
              <w:rPr>
                <w:rFonts w:ascii="宋体" w:hAnsi="宋体" w:cs="宋体" w:hint="eastAsia"/>
                <w:color w:val="000000"/>
                <w:sz w:val="24"/>
              </w:rPr>
              <w:t>年</w:t>
            </w:r>
            <w:r>
              <w:rPr>
                <w:rFonts w:ascii="宋体" w:hAnsi="宋体" w:cs="宋体"/>
                <w:color w:val="000000"/>
                <w:sz w:val="24"/>
              </w:rPr>
              <w:t>5</w:t>
            </w:r>
            <w:r>
              <w:rPr>
                <w:rFonts w:ascii="宋体" w:hAnsi="宋体" w:cs="宋体" w:hint="eastAsia"/>
                <w:color w:val="000000"/>
                <w:sz w:val="24"/>
              </w:rPr>
              <w:t>月</w:t>
            </w:r>
            <w:r>
              <w:rPr>
                <w:rFonts w:ascii="宋体" w:hAnsi="宋体" w:cs="宋体" w:hint="eastAsia"/>
                <w:color w:val="000000"/>
                <w:sz w:val="24"/>
              </w:rPr>
              <w:t>-</w:t>
            </w:r>
            <w:r>
              <w:rPr>
                <w:rFonts w:ascii="宋体" w:hAnsi="宋体" w:cs="宋体"/>
                <w:color w:val="000000"/>
                <w:sz w:val="24"/>
              </w:rPr>
              <w:t>10</w:t>
            </w:r>
            <w:r>
              <w:rPr>
                <w:rFonts w:ascii="宋体" w:hAnsi="宋体" w:cs="宋体" w:hint="eastAsia"/>
                <w:color w:val="000000"/>
                <w:sz w:val="24"/>
              </w:rPr>
              <w:t>月</w:t>
            </w:r>
          </w:p>
        </w:tc>
        <w:tc>
          <w:tcPr>
            <w:tcW w:w="1259" w:type="dxa"/>
            <w:tcBorders>
              <w:top w:val="single" w:sz="4" w:space="0" w:color="000000"/>
              <w:left w:val="single" w:sz="4" w:space="0" w:color="auto"/>
              <w:bottom w:val="single" w:sz="4" w:space="0" w:color="000000"/>
              <w:right w:val="single" w:sz="4" w:space="0" w:color="000000"/>
            </w:tcBorders>
            <w:shd w:val="clear" w:color="auto" w:fill="auto"/>
            <w:vAlign w:val="center"/>
          </w:tcPr>
          <w:p w:rsidR="00CA1D38" w:rsidRDefault="00CA1D38" w:rsidP="00CC3A20">
            <w:pPr>
              <w:rPr>
                <w:rFonts w:ascii="宋体" w:hAnsi="宋体" w:cs="宋体"/>
                <w:color w:val="000000"/>
                <w:sz w:val="24"/>
              </w:rPr>
            </w:pPr>
            <w:r>
              <w:rPr>
                <w:rFonts w:ascii="宋体" w:hAnsi="宋体" w:cs="宋体" w:hint="eastAsia"/>
                <w:color w:val="000000"/>
                <w:sz w:val="24"/>
              </w:rPr>
              <w:t>201</w:t>
            </w:r>
            <w:r>
              <w:rPr>
                <w:rFonts w:ascii="宋体" w:hAnsi="宋体" w:cs="宋体"/>
                <w:color w:val="000000"/>
                <w:sz w:val="24"/>
              </w:rPr>
              <w:t>9</w:t>
            </w:r>
            <w:r>
              <w:rPr>
                <w:rFonts w:ascii="宋体" w:hAnsi="宋体" w:cs="宋体" w:hint="eastAsia"/>
                <w:color w:val="000000"/>
                <w:sz w:val="24"/>
              </w:rPr>
              <w:t>年</w:t>
            </w:r>
            <w:r>
              <w:rPr>
                <w:rFonts w:ascii="宋体" w:hAnsi="宋体" w:cs="宋体"/>
                <w:color w:val="000000"/>
                <w:sz w:val="24"/>
              </w:rPr>
              <w:t>5</w:t>
            </w:r>
            <w:r>
              <w:rPr>
                <w:rFonts w:ascii="宋体" w:hAnsi="宋体" w:cs="宋体" w:hint="eastAsia"/>
                <w:color w:val="000000"/>
                <w:sz w:val="24"/>
              </w:rPr>
              <w:t>月</w:t>
            </w:r>
            <w:r>
              <w:rPr>
                <w:rFonts w:ascii="宋体" w:hAnsi="宋体" w:cs="宋体" w:hint="eastAsia"/>
                <w:color w:val="000000"/>
                <w:sz w:val="24"/>
              </w:rPr>
              <w:t>-</w:t>
            </w:r>
            <w:r>
              <w:rPr>
                <w:rFonts w:ascii="宋体" w:hAnsi="宋体" w:cs="宋体"/>
                <w:color w:val="000000"/>
                <w:sz w:val="24"/>
              </w:rPr>
              <w:t>10</w:t>
            </w:r>
            <w:r>
              <w:rPr>
                <w:rFonts w:ascii="宋体" w:hAnsi="宋体" w:cs="宋体" w:hint="eastAsia"/>
                <w:color w:val="000000"/>
                <w:sz w:val="24"/>
              </w:rPr>
              <w:t>月</w:t>
            </w:r>
          </w:p>
        </w:tc>
        <w:tc>
          <w:tcPr>
            <w:tcW w:w="1347" w:type="dxa"/>
            <w:tcBorders>
              <w:top w:val="single" w:sz="4" w:space="0" w:color="auto"/>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r>
              <w:rPr>
                <w:rFonts w:ascii="宋体" w:hAnsi="宋体" w:cs="宋体" w:hint="eastAsia"/>
                <w:color w:val="000000"/>
                <w:sz w:val="24"/>
              </w:rPr>
              <w:t>201</w:t>
            </w:r>
            <w:r>
              <w:rPr>
                <w:rFonts w:ascii="宋体" w:hAnsi="宋体" w:cs="宋体"/>
                <w:color w:val="000000"/>
                <w:sz w:val="24"/>
              </w:rPr>
              <w:t>9</w:t>
            </w:r>
            <w:r>
              <w:rPr>
                <w:rFonts w:ascii="宋体" w:hAnsi="宋体" w:cs="宋体" w:hint="eastAsia"/>
                <w:color w:val="000000"/>
                <w:sz w:val="24"/>
              </w:rPr>
              <w:t>年</w:t>
            </w:r>
            <w:r>
              <w:rPr>
                <w:rFonts w:ascii="宋体" w:hAnsi="宋体" w:cs="宋体"/>
                <w:color w:val="000000"/>
                <w:sz w:val="24"/>
              </w:rPr>
              <w:t>5</w:t>
            </w:r>
            <w:r>
              <w:rPr>
                <w:rFonts w:ascii="宋体" w:hAnsi="宋体" w:cs="宋体" w:hint="eastAsia"/>
                <w:color w:val="000000"/>
                <w:sz w:val="24"/>
              </w:rPr>
              <w:t>月</w:t>
            </w:r>
            <w:r>
              <w:rPr>
                <w:rFonts w:ascii="宋体" w:hAnsi="宋体" w:cs="宋体" w:hint="eastAsia"/>
                <w:color w:val="000000"/>
                <w:sz w:val="24"/>
              </w:rPr>
              <w:t>-</w:t>
            </w:r>
            <w:r>
              <w:rPr>
                <w:rFonts w:ascii="宋体" w:hAnsi="宋体" w:cs="宋体"/>
                <w:color w:val="000000"/>
                <w:sz w:val="24"/>
              </w:rPr>
              <w:t>10</w:t>
            </w:r>
            <w:r>
              <w:rPr>
                <w:rFonts w:ascii="宋体" w:hAnsi="宋体" w:cs="宋体" w:hint="eastAsia"/>
                <w:color w:val="000000"/>
                <w:sz w:val="24"/>
              </w:rPr>
              <w:t>月</w:t>
            </w:r>
          </w:p>
        </w:tc>
        <w:tc>
          <w:tcPr>
            <w:tcW w:w="155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A1D38" w:rsidRDefault="00CA1D38" w:rsidP="00CC3A20">
            <w:pPr>
              <w:rPr>
                <w:rFonts w:ascii="宋体" w:hAnsi="宋体" w:cs="宋体"/>
                <w:color w:val="000000"/>
                <w:sz w:val="24"/>
              </w:rPr>
            </w:pPr>
          </w:p>
        </w:tc>
        <w:tc>
          <w:tcPr>
            <w:tcW w:w="945" w:type="dxa"/>
            <w:vMerge/>
            <w:tcBorders>
              <w:left w:val="single" w:sz="4" w:space="0" w:color="auto"/>
              <w:right w:val="single" w:sz="4" w:space="0" w:color="auto"/>
            </w:tcBorders>
            <w:shd w:val="clear" w:color="auto" w:fill="auto"/>
            <w:vAlign w:val="center"/>
          </w:tcPr>
          <w:p w:rsidR="00CA1D38" w:rsidRDefault="00CA1D38" w:rsidP="00CC3A20">
            <w:pPr>
              <w:jc w:val="center"/>
              <w:textAlignment w:val="center"/>
              <w:rPr>
                <w:rFonts w:ascii="宋体" w:hAnsi="宋体" w:cs="宋体"/>
                <w:color w:val="000000"/>
                <w:sz w:val="24"/>
              </w:rPr>
            </w:pPr>
          </w:p>
        </w:tc>
        <w:tc>
          <w:tcPr>
            <w:tcW w:w="2801"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rsidR="00CA1D38" w:rsidRDefault="00CA1D38" w:rsidP="00CC3A20">
            <w:pPr>
              <w:textAlignment w:val="center"/>
              <w:rPr>
                <w:rFonts w:ascii="宋体" w:hAnsi="宋体" w:cs="宋体"/>
                <w:color w:val="000000"/>
                <w:sz w:val="24"/>
              </w:rPr>
            </w:pPr>
          </w:p>
        </w:tc>
      </w:tr>
      <w:tr w:rsidR="00CA1D38" w:rsidTr="00CC3A20">
        <w:trPr>
          <w:trHeight w:val="435"/>
        </w:trPr>
        <w:tc>
          <w:tcPr>
            <w:tcW w:w="6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p>
        </w:tc>
        <w:tc>
          <w:tcPr>
            <w:tcW w:w="9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p>
        </w:tc>
        <w:tc>
          <w:tcPr>
            <w:tcW w:w="1361" w:type="dxa"/>
            <w:vMerge/>
            <w:tcBorders>
              <w:left w:val="single" w:sz="4" w:space="0" w:color="000000"/>
              <w:bottom w:val="single" w:sz="4" w:space="0" w:color="auto"/>
            </w:tcBorders>
            <w:shd w:val="clear" w:color="auto" w:fill="auto"/>
            <w:vAlign w:val="center"/>
          </w:tcPr>
          <w:p w:rsidR="00CA1D38" w:rsidRDefault="00CA1D38" w:rsidP="00CC3A20">
            <w:pPr>
              <w:jc w:val="center"/>
              <w:rPr>
                <w:rFonts w:ascii="宋体" w:hAnsi="宋体" w:cs="宋体"/>
                <w:color w:val="000000"/>
                <w:sz w:val="24"/>
              </w:rPr>
            </w:pPr>
          </w:p>
        </w:tc>
        <w:tc>
          <w:tcPr>
            <w:tcW w:w="1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rPr>
                <w:rFonts w:ascii="宋体" w:hAnsi="宋体" w:cs="宋体"/>
                <w:color w:val="000000"/>
                <w:sz w:val="24"/>
              </w:rPr>
            </w:pPr>
            <w:r>
              <w:rPr>
                <w:rFonts w:ascii="宋体" w:hAnsi="宋体" w:cs="宋体" w:hint="eastAsia"/>
                <w:color w:val="000000"/>
                <w:sz w:val="24"/>
              </w:rPr>
              <w:t>验收时间</w:t>
            </w:r>
          </w:p>
        </w:tc>
        <w:tc>
          <w:tcPr>
            <w:tcW w:w="1327"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CA1D38" w:rsidRDefault="00CA1D38" w:rsidP="00CC3A20">
            <w:pPr>
              <w:rPr>
                <w:rFonts w:ascii="宋体" w:hAnsi="宋体" w:cs="宋体"/>
                <w:color w:val="000000"/>
                <w:sz w:val="24"/>
              </w:rPr>
            </w:pPr>
            <w:r>
              <w:rPr>
                <w:rFonts w:ascii="宋体" w:hAnsi="宋体" w:cs="宋体" w:hint="eastAsia"/>
                <w:color w:val="000000"/>
                <w:sz w:val="24"/>
              </w:rPr>
              <w:t>201</w:t>
            </w:r>
            <w:r>
              <w:rPr>
                <w:rFonts w:ascii="宋体" w:hAnsi="宋体" w:cs="宋体"/>
                <w:color w:val="000000"/>
                <w:sz w:val="24"/>
              </w:rPr>
              <w:t>9</w:t>
            </w:r>
            <w:r>
              <w:rPr>
                <w:rFonts w:ascii="宋体" w:hAnsi="宋体" w:cs="宋体" w:hint="eastAsia"/>
                <w:color w:val="000000"/>
                <w:sz w:val="24"/>
              </w:rPr>
              <w:t>年</w:t>
            </w:r>
            <w:r>
              <w:rPr>
                <w:rFonts w:ascii="宋体" w:hAnsi="宋体" w:cs="宋体"/>
                <w:color w:val="000000"/>
                <w:sz w:val="24"/>
              </w:rPr>
              <w:t>5</w:t>
            </w:r>
            <w:r>
              <w:rPr>
                <w:rFonts w:ascii="宋体" w:hAnsi="宋体" w:cs="宋体" w:hint="eastAsia"/>
                <w:color w:val="000000"/>
                <w:sz w:val="24"/>
              </w:rPr>
              <w:t>月</w:t>
            </w:r>
            <w:r>
              <w:rPr>
                <w:rFonts w:ascii="宋体" w:hAnsi="宋体" w:cs="宋体" w:hint="eastAsia"/>
                <w:color w:val="000000"/>
                <w:sz w:val="24"/>
              </w:rPr>
              <w:t>-</w:t>
            </w:r>
            <w:r>
              <w:rPr>
                <w:rFonts w:ascii="宋体" w:hAnsi="宋体" w:cs="宋体"/>
                <w:color w:val="000000"/>
                <w:sz w:val="24"/>
              </w:rPr>
              <w:t>10</w:t>
            </w:r>
            <w:r>
              <w:rPr>
                <w:rFonts w:ascii="宋体" w:hAnsi="宋体" w:cs="宋体" w:hint="eastAsia"/>
                <w:color w:val="000000"/>
                <w:sz w:val="24"/>
              </w:rPr>
              <w:t>月</w:t>
            </w:r>
          </w:p>
        </w:tc>
        <w:tc>
          <w:tcPr>
            <w:tcW w:w="1259" w:type="dxa"/>
            <w:tcBorders>
              <w:top w:val="single" w:sz="4" w:space="0" w:color="000000"/>
              <w:left w:val="single" w:sz="4" w:space="0" w:color="auto"/>
              <w:bottom w:val="single" w:sz="4" w:space="0" w:color="000000"/>
              <w:right w:val="single" w:sz="4" w:space="0" w:color="000000"/>
            </w:tcBorders>
            <w:shd w:val="clear" w:color="auto" w:fill="auto"/>
            <w:vAlign w:val="center"/>
          </w:tcPr>
          <w:p w:rsidR="00CA1D38" w:rsidRDefault="00CA1D38" w:rsidP="00CC3A20">
            <w:pPr>
              <w:rPr>
                <w:rFonts w:ascii="宋体" w:hAnsi="宋体" w:cs="宋体"/>
                <w:color w:val="000000"/>
                <w:sz w:val="24"/>
              </w:rPr>
            </w:pPr>
            <w:r>
              <w:rPr>
                <w:rFonts w:ascii="宋体" w:hAnsi="宋体" w:cs="宋体" w:hint="eastAsia"/>
                <w:color w:val="000000"/>
                <w:sz w:val="24"/>
              </w:rPr>
              <w:t>201</w:t>
            </w:r>
            <w:r>
              <w:rPr>
                <w:rFonts w:ascii="宋体" w:hAnsi="宋体" w:cs="宋体"/>
                <w:color w:val="000000"/>
                <w:sz w:val="24"/>
              </w:rPr>
              <w:t>9</w:t>
            </w:r>
            <w:r>
              <w:rPr>
                <w:rFonts w:ascii="宋体" w:hAnsi="宋体" w:cs="宋体" w:hint="eastAsia"/>
                <w:color w:val="000000"/>
                <w:sz w:val="24"/>
              </w:rPr>
              <w:t>年</w:t>
            </w:r>
            <w:r>
              <w:rPr>
                <w:rFonts w:ascii="宋体" w:hAnsi="宋体" w:cs="宋体"/>
                <w:color w:val="000000"/>
                <w:sz w:val="24"/>
              </w:rPr>
              <w:t>5</w:t>
            </w:r>
            <w:r>
              <w:rPr>
                <w:rFonts w:ascii="宋体" w:hAnsi="宋体" w:cs="宋体" w:hint="eastAsia"/>
                <w:color w:val="000000"/>
                <w:sz w:val="24"/>
              </w:rPr>
              <w:t>月</w:t>
            </w:r>
            <w:r>
              <w:rPr>
                <w:rFonts w:ascii="宋体" w:hAnsi="宋体" w:cs="宋体" w:hint="eastAsia"/>
                <w:color w:val="000000"/>
                <w:sz w:val="24"/>
              </w:rPr>
              <w:t>-</w:t>
            </w:r>
            <w:r>
              <w:rPr>
                <w:rFonts w:ascii="宋体" w:hAnsi="宋体" w:cs="宋体"/>
                <w:color w:val="000000"/>
                <w:sz w:val="24"/>
              </w:rPr>
              <w:t>10</w:t>
            </w:r>
            <w:r>
              <w:rPr>
                <w:rFonts w:ascii="宋体" w:hAnsi="宋体" w:cs="宋体" w:hint="eastAsia"/>
                <w:color w:val="000000"/>
                <w:sz w:val="24"/>
              </w:rPr>
              <w:t>月</w:t>
            </w:r>
          </w:p>
        </w:tc>
        <w:tc>
          <w:tcPr>
            <w:tcW w:w="1347" w:type="dxa"/>
            <w:tcBorders>
              <w:top w:val="single" w:sz="4" w:space="0" w:color="auto"/>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r>
              <w:rPr>
                <w:rFonts w:ascii="宋体" w:hAnsi="宋体" w:cs="宋体" w:hint="eastAsia"/>
                <w:color w:val="000000"/>
                <w:sz w:val="24"/>
              </w:rPr>
              <w:t>201</w:t>
            </w:r>
            <w:r>
              <w:rPr>
                <w:rFonts w:ascii="宋体" w:hAnsi="宋体" w:cs="宋体"/>
                <w:color w:val="000000"/>
                <w:sz w:val="24"/>
              </w:rPr>
              <w:t>9</w:t>
            </w:r>
            <w:r>
              <w:rPr>
                <w:rFonts w:ascii="宋体" w:hAnsi="宋体" w:cs="宋体" w:hint="eastAsia"/>
                <w:color w:val="000000"/>
                <w:sz w:val="24"/>
              </w:rPr>
              <w:t>年</w:t>
            </w:r>
            <w:r>
              <w:rPr>
                <w:rFonts w:ascii="宋体" w:hAnsi="宋体" w:cs="宋体"/>
                <w:color w:val="000000"/>
                <w:sz w:val="24"/>
              </w:rPr>
              <w:t>5</w:t>
            </w:r>
            <w:r>
              <w:rPr>
                <w:rFonts w:ascii="宋体" w:hAnsi="宋体" w:cs="宋体" w:hint="eastAsia"/>
                <w:color w:val="000000"/>
                <w:sz w:val="24"/>
              </w:rPr>
              <w:t>月</w:t>
            </w:r>
            <w:r>
              <w:rPr>
                <w:rFonts w:ascii="宋体" w:hAnsi="宋体" w:cs="宋体" w:hint="eastAsia"/>
                <w:color w:val="000000"/>
                <w:sz w:val="24"/>
              </w:rPr>
              <w:t>-</w:t>
            </w:r>
            <w:r>
              <w:rPr>
                <w:rFonts w:ascii="宋体" w:hAnsi="宋体" w:cs="宋体"/>
                <w:color w:val="000000"/>
                <w:sz w:val="24"/>
              </w:rPr>
              <w:t>10</w:t>
            </w:r>
            <w:r>
              <w:rPr>
                <w:rFonts w:ascii="宋体" w:hAnsi="宋体" w:cs="宋体" w:hint="eastAsia"/>
                <w:color w:val="000000"/>
                <w:sz w:val="24"/>
              </w:rPr>
              <w:t>月</w:t>
            </w:r>
          </w:p>
        </w:tc>
        <w:tc>
          <w:tcPr>
            <w:tcW w:w="155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A1D38" w:rsidRDefault="00CA1D38" w:rsidP="00CC3A20">
            <w:pPr>
              <w:rPr>
                <w:rFonts w:ascii="宋体" w:hAnsi="宋体" w:cs="宋体"/>
                <w:color w:val="000000"/>
                <w:sz w:val="24"/>
              </w:rPr>
            </w:pPr>
          </w:p>
        </w:tc>
        <w:tc>
          <w:tcPr>
            <w:tcW w:w="945" w:type="dxa"/>
            <w:vMerge/>
            <w:tcBorders>
              <w:left w:val="single" w:sz="4" w:space="0" w:color="auto"/>
              <w:bottom w:val="single" w:sz="4" w:space="0" w:color="000000"/>
              <w:right w:val="single" w:sz="4" w:space="0" w:color="auto"/>
            </w:tcBorders>
            <w:shd w:val="clear" w:color="auto" w:fill="auto"/>
            <w:vAlign w:val="center"/>
          </w:tcPr>
          <w:p w:rsidR="00CA1D38" w:rsidRDefault="00CA1D38" w:rsidP="00CC3A20">
            <w:pPr>
              <w:jc w:val="center"/>
              <w:textAlignment w:val="center"/>
              <w:rPr>
                <w:rFonts w:ascii="宋体" w:hAnsi="宋体" w:cs="宋体"/>
                <w:color w:val="000000"/>
                <w:sz w:val="24"/>
              </w:rPr>
            </w:pPr>
          </w:p>
        </w:tc>
        <w:tc>
          <w:tcPr>
            <w:tcW w:w="2801"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rsidR="00CA1D38" w:rsidRDefault="00CA1D38" w:rsidP="00CC3A20">
            <w:pPr>
              <w:textAlignment w:val="center"/>
              <w:rPr>
                <w:rFonts w:ascii="宋体" w:hAnsi="宋体" w:cs="宋体"/>
                <w:color w:val="000000"/>
                <w:sz w:val="24"/>
              </w:rPr>
            </w:pPr>
          </w:p>
        </w:tc>
      </w:tr>
      <w:tr w:rsidR="00CA1D38" w:rsidTr="00CC3A20">
        <w:trPr>
          <w:trHeight w:val="435"/>
        </w:trPr>
        <w:tc>
          <w:tcPr>
            <w:tcW w:w="6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p>
        </w:tc>
        <w:tc>
          <w:tcPr>
            <w:tcW w:w="9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p>
        </w:tc>
        <w:tc>
          <w:tcPr>
            <w:tcW w:w="1361" w:type="dxa"/>
            <w:tcBorders>
              <w:top w:val="single" w:sz="4" w:space="0" w:color="auto"/>
              <w:left w:val="single" w:sz="4" w:space="0" w:color="000000"/>
              <w:bottom w:val="single" w:sz="4" w:space="0" w:color="auto"/>
              <w:right w:val="single" w:sz="4" w:space="0" w:color="000000"/>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成本指标</w:t>
            </w:r>
          </w:p>
        </w:tc>
        <w:tc>
          <w:tcPr>
            <w:tcW w:w="1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rPr>
                <w:rFonts w:ascii="宋体" w:hAnsi="宋体" w:cs="宋体"/>
                <w:color w:val="000000"/>
                <w:sz w:val="24"/>
              </w:rPr>
            </w:pPr>
            <w:r>
              <w:rPr>
                <w:rFonts w:ascii="宋体" w:hAnsi="宋体" w:cs="宋体" w:hint="eastAsia"/>
                <w:color w:val="000000"/>
                <w:sz w:val="24"/>
              </w:rPr>
              <w:t>项目预算控制数</w:t>
            </w:r>
          </w:p>
        </w:tc>
        <w:tc>
          <w:tcPr>
            <w:tcW w:w="1327" w:type="dxa"/>
            <w:gridSpan w:val="2"/>
            <w:tcBorders>
              <w:top w:val="single" w:sz="4" w:space="0" w:color="000000"/>
              <w:left w:val="single" w:sz="4" w:space="0" w:color="000000"/>
              <w:bottom w:val="single" w:sz="4" w:space="0" w:color="auto"/>
              <w:right w:val="single" w:sz="4" w:space="0" w:color="auto"/>
            </w:tcBorders>
            <w:shd w:val="clear" w:color="auto" w:fill="auto"/>
            <w:vAlign w:val="center"/>
          </w:tcPr>
          <w:p w:rsidR="00CA1D38" w:rsidRDefault="00CA1D38" w:rsidP="00CC3A20">
            <w:pPr>
              <w:rPr>
                <w:rFonts w:ascii="宋体" w:hAnsi="宋体" w:cs="宋体"/>
                <w:color w:val="000000"/>
                <w:sz w:val="24"/>
              </w:rPr>
            </w:pPr>
            <w:r w:rsidRPr="00957844">
              <w:rPr>
                <w:rFonts w:ascii="宋体" w:hAnsi="宋体" w:cs="宋体"/>
                <w:color w:val="000000"/>
                <w:sz w:val="24"/>
              </w:rPr>
              <w:t>2678.49804</w:t>
            </w:r>
            <w:r>
              <w:rPr>
                <w:rFonts w:ascii="宋体" w:hAnsi="宋体" w:cs="宋体" w:hint="eastAsia"/>
                <w:color w:val="000000"/>
                <w:sz w:val="24"/>
              </w:rPr>
              <w:t>万元</w:t>
            </w:r>
          </w:p>
        </w:tc>
        <w:tc>
          <w:tcPr>
            <w:tcW w:w="1259" w:type="dxa"/>
            <w:tcBorders>
              <w:top w:val="single" w:sz="4" w:space="0" w:color="000000"/>
              <w:left w:val="single" w:sz="4" w:space="0" w:color="auto"/>
              <w:bottom w:val="single" w:sz="4" w:space="0" w:color="auto"/>
              <w:right w:val="single" w:sz="4" w:space="0" w:color="000000"/>
            </w:tcBorders>
            <w:shd w:val="clear" w:color="auto" w:fill="auto"/>
            <w:vAlign w:val="center"/>
          </w:tcPr>
          <w:p w:rsidR="00CA1D38" w:rsidRDefault="00CA1D38" w:rsidP="00CC3A20">
            <w:pPr>
              <w:rPr>
                <w:rFonts w:ascii="宋体" w:hAnsi="宋体" w:cs="宋体"/>
                <w:color w:val="000000"/>
                <w:sz w:val="24"/>
              </w:rPr>
            </w:pPr>
            <w:r w:rsidRPr="00957844">
              <w:rPr>
                <w:rFonts w:ascii="宋体" w:hAnsi="宋体" w:cs="宋体"/>
                <w:color w:val="000000"/>
                <w:sz w:val="24"/>
              </w:rPr>
              <w:t>2678.49804</w:t>
            </w:r>
            <w:r>
              <w:rPr>
                <w:rFonts w:ascii="宋体" w:hAnsi="宋体" w:cs="宋体" w:hint="eastAsia"/>
                <w:color w:val="000000"/>
                <w:sz w:val="24"/>
              </w:rPr>
              <w:t>万元</w:t>
            </w:r>
          </w:p>
        </w:tc>
        <w:tc>
          <w:tcPr>
            <w:tcW w:w="1347" w:type="dxa"/>
            <w:tcBorders>
              <w:top w:val="single" w:sz="4" w:space="0" w:color="000000"/>
              <w:left w:val="single" w:sz="4" w:space="0" w:color="000000"/>
              <w:bottom w:val="single" w:sz="4" w:space="0" w:color="auto"/>
              <w:right w:val="single" w:sz="4" w:space="0" w:color="000000"/>
            </w:tcBorders>
            <w:shd w:val="clear" w:color="auto" w:fill="auto"/>
            <w:vAlign w:val="center"/>
          </w:tcPr>
          <w:p w:rsidR="00CA1D38" w:rsidRDefault="00CA1D38" w:rsidP="00CC3A20">
            <w:pPr>
              <w:jc w:val="center"/>
              <w:textAlignment w:val="center"/>
              <w:rPr>
                <w:rFonts w:ascii="宋体" w:hAnsi="宋体" w:cs="宋体"/>
                <w:color w:val="000000"/>
                <w:sz w:val="24"/>
              </w:rPr>
            </w:pPr>
            <w:r w:rsidRPr="00957844">
              <w:rPr>
                <w:rFonts w:ascii="宋体" w:hAnsi="宋体" w:cs="宋体"/>
                <w:color w:val="000000"/>
                <w:sz w:val="24"/>
              </w:rPr>
              <w:t>2676.307</w:t>
            </w:r>
            <w:r>
              <w:rPr>
                <w:rFonts w:ascii="宋体" w:hAnsi="宋体" w:cs="宋体" w:hint="eastAsia"/>
                <w:color w:val="000000"/>
                <w:sz w:val="24"/>
              </w:rPr>
              <w:t>万元</w:t>
            </w:r>
          </w:p>
        </w:tc>
        <w:tc>
          <w:tcPr>
            <w:tcW w:w="155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A1D38" w:rsidRDefault="00CA1D38" w:rsidP="00CC3A20">
            <w:pPr>
              <w:rPr>
                <w:rFonts w:ascii="宋体" w:hAnsi="宋体" w:cs="宋体"/>
                <w:color w:val="000000"/>
                <w:sz w:val="24"/>
              </w:rPr>
            </w:pPr>
          </w:p>
        </w:tc>
        <w:tc>
          <w:tcPr>
            <w:tcW w:w="945" w:type="dxa"/>
            <w:tcBorders>
              <w:top w:val="single" w:sz="4" w:space="0" w:color="000000"/>
              <w:left w:val="single" w:sz="4" w:space="0" w:color="auto"/>
              <w:bottom w:val="single" w:sz="4" w:space="0" w:color="000000"/>
              <w:right w:val="single" w:sz="4" w:space="0" w:color="auto"/>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10</w:t>
            </w:r>
          </w:p>
        </w:tc>
        <w:tc>
          <w:tcPr>
            <w:tcW w:w="2801"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rsidR="00CA1D38" w:rsidRDefault="00CA1D38" w:rsidP="00CC3A20">
            <w:pPr>
              <w:textAlignment w:val="center"/>
              <w:rPr>
                <w:rFonts w:ascii="宋体" w:hAnsi="宋体" w:cs="宋体"/>
                <w:color w:val="000000"/>
                <w:sz w:val="24"/>
              </w:rPr>
            </w:pPr>
          </w:p>
        </w:tc>
      </w:tr>
      <w:tr w:rsidR="00CA1D38" w:rsidTr="00CC3A20">
        <w:trPr>
          <w:trHeight w:val="525"/>
        </w:trPr>
        <w:tc>
          <w:tcPr>
            <w:tcW w:w="6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p>
        </w:tc>
        <w:tc>
          <w:tcPr>
            <w:tcW w:w="996" w:type="dxa"/>
            <w:vMerge w:val="restart"/>
            <w:tcBorders>
              <w:top w:val="single" w:sz="4" w:space="0" w:color="auto"/>
              <w:left w:val="single" w:sz="4" w:space="0" w:color="000000"/>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r>
              <w:rPr>
                <w:rFonts w:ascii="宋体" w:hAnsi="宋体" w:cs="宋体" w:hint="eastAsia"/>
                <w:color w:val="000000"/>
                <w:sz w:val="24"/>
              </w:rPr>
              <w:t>效果指标</w:t>
            </w:r>
          </w:p>
          <w:p w:rsidR="00CA1D38" w:rsidRDefault="00CA1D38" w:rsidP="00CC3A20">
            <w:pPr>
              <w:rPr>
                <w:rFonts w:ascii="宋体" w:hAnsi="宋体" w:cs="宋体"/>
                <w:color w:val="000000"/>
                <w:sz w:val="24"/>
              </w:rPr>
            </w:pPr>
            <w:r>
              <w:rPr>
                <w:rFonts w:ascii="宋体" w:hAnsi="宋体" w:cs="宋体" w:hint="eastAsia"/>
                <w:color w:val="000000"/>
                <w:sz w:val="24"/>
              </w:rPr>
              <w:lastRenderedPageBreak/>
              <w:t>（</w:t>
            </w:r>
            <w:r>
              <w:rPr>
                <w:rFonts w:ascii="宋体" w:hAnsi="宋体" w:cs="宋体" w:hint="eastAsia"/>
                <w:color w:val="000000"/>
                <w:sz w:val="24"/>
              </w:rPr>
              <w:t>40</w:t>
            </w:r>
            <w:r>
              <w:rPr>
                <w:rFonts w:ascii="宋体" w:hAnsi="宋体" w:cs="宋体" w:hint="eastAsia"/>
                <w:color w:val="000000"/>
                <w:sz w:val="24"/>
              </w:rPr>
              <w:t>分</w:t>
            </w:r>
            <w:r>
              <w:rPr>
                <w:rFonts w:ascii="宋体" w:hAnsi="宋体" w:cs="宋体" w:hint="eastAsia"/>
                <w:color w:val="000000"/>
                <w:sz w:val="24"/>
              </w:rPr>
              <w:t>)</w:t>
            </w:r>
          </w:p>
        </w:tc>
        <w:tc>
          <w:tcPr>
            <w:tcW w:w="1361" w:type="dxa"/>
            <w:tcBorders>
              <w:top w:val="single" w:sz="4" w:space="0" w:color="auto"/>
              <w:left w:val="single" w:sz="4" w:space="0" w:color="000000"/>
              <w:bottom w:val="single" w:sz="4" w:space="0" w:color="auto"/>
              <w:right w:val="single" w:sz="4" w:space="0" w:color="000000"/>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lastRenderedPageBreak/>
              <w:t>效益指标</w:t>
            </w:r>
          </w:p>
        </w:tc>
        <w:tc>
          <w:tcPr>
            <w:tcW w:w="1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rPr>
                <w:rFonts w:ascii="宋体" w:hAnsi="宋体" w:cs="宋体"/>
                <w:color w:val="FF0000"/>
                <w:sz w:val="24"/>
              </w:rPr>
            </w:pPr>
            <w:r>
              <w:rPr>
                <w:rFonts w:ascii="宋体" w:hAnsi="宋体" w:cs="宋体" w:hint="eastAsia"/>
                <w:sz w:val="24"/>
              </w:rPr>
              <w:t>履职服务基础、公共服务能力</w:t>
            </w:r>
          </w:p>
        </w:tc>
        <w:tc>
          <w:tcPr>
            <w:tcW w:w="1327"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CA1D38" w:rsidRDefault="00CA1D38" w:rsidP="00CC3A20">
            <w:pPr>
              <w:rPr>
                <w:rFonts w:ascii="宋体" w:hAnsi="宋体" w:cs="宋体"/>
                <w:color w:val="000000"/>
                <w:sz w:val="24"/>
              </w:rPr>
            </w:pPr>
            <w:r>
              <w:rPr>
                <w:rFonts w:ascii="宋体" w:hAnsi="宋体" w:cs="宋体" w:hint="eastAsia"/>
                <w:color w:val="000000"/>
                <w:sz w:val="24"/>
              </w:rPr>
              <w:t>得到提升</w:t>
            </w:r>
          </w:p>
        </w:tc>
        <w:tc>
          <w:tcPr>
            <w:tcW w:w="1259" w:type="dxa"/>
            <w:tcBorders>
              <w:top w:val="single" w:sz="4" w:space="0" w:color="000000"/>
              <w:left w:val="single" w:sz="4" w:space="0" w:color="auto"/>
              <w:bottom w:val="single" w:sz="4" w:space="0" w:color="000000"/>
              <w:right w:val="single" w:sz="4" w:space="0" w:color="000000"/>
            </w:tcBorders>
            <w:shd w:val="clear" w:color="auto" w:fill="auto"/>
            <w:vAlign w:val="center"/>
          </w:tcPr>
          <w:p w:rsidR="00CA1D38" w:rsidRDefault="00CA1D38" w:rsidP="00CC3A20">
            <w:pPr>
              <w:rPr>
                <w:rFonts w:ascii="宋体" w:hAnsi="宋体" w:cs="宋体"/>
                <w:color w:val="000000"/>
                <w:sz w:val="24"/>
              </w:rPr>
            </w:pPr>
            <w:r>
              <w:rPr>
                <w:rFonts w:ascii="宋体" w:hAnsi="宋体" w:cs="宋体" w:hint="eastAsia"/>
                <w:color w:val="000000"/>
                <w:sz w:val="24"/>
              </w:rPr>
              <w:t>得到提升</w:t>
            </w:r>
          </w:p>
        </w:tc>
        <w:tc>
          <w:tcPr>
            <w:tcW w:w="1347" w:type="dxa"/>
            <w:tcBorders>
              <w:top w:val="single" w:sz="4" w:space="0" w:color="auto"/>
              <w:left w:val="single" w:sz="4" w:space="0" w:color="000000"/>
              <w:bottom w:val="single" w:sz="4" w:space="0" w:color="auto"/>
              <w:right w:val="single" w:sz="4" w:space="0" w:color="000000"/>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得到提升</w:t>
            </w:r>
          </w:p>
        </w:tc>
        <w:tc>
          <w:tcPr>
            <w:tcW w:w="155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A1D38" w:rsidRDefault="00CA1D38" w:rsidP="00CC3A20">
            <w:pPr>
              <w:rPr>
                <w:rFonts w:ascii="宋体" w:hAnsi="宋体" w:cs="宋体"/>
                <w:color w:val="000000"/>
                <w:sz w:val="24"/>
              </w:rPr>
            </w:pPr>
          </w:p>
        </w:tc>
        <w:tc>
          <w:tcPr>
            <w:tcW w:w="945" w:type="dxa"/>
            <w:tcBorders>
              <w:top w:val="single" w:sz="4" w:space="0" w:color="000000"/>
              <w:left w:val="single" w:sz="4" w:space="0" w:color="auto"/>
              <w:bottom w:val="single" w:sz="4" w:space="0" w:color="000000"/>
              <w:right w:val="single" w:sz="4" w:space="0" w:color="auto"/>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20</w:t>
            </w:r>
          </w:p>
        </w:tc>
        <w:tc>
          <w:tcPr>
            <w:tcW w:w="2801"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rsidR="00CA1D38" w:rsidRDefault="00CA1D38" w:rsidP="00CC3A20">
            <w:pPr>
              <w:textAlignment w:val="center"/>
              <w:rPr>
                <w:rFonts w:ascii="宋体" w:hAnsi="宋体" w:cs="宋体"/>
                <w:color w:val="000000"/>
                <w:sz w:val="24"/>
              </w:rPr>
            </w:pPr>
          </w:p>
        </w:tc>
      </w:tr>
      <w:tr w:rsidR="00CA1D38" w:rsidTr="00CC3A20">
        <w:trPr>
          <w:trHeight w:val="870"/>
        </w:trPr>
        <w:tc>
          <w:tcPr>
            <w:tcW w:w="6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p>
        </w:tc>
        <w:tc>
          <w:tcPr>
            <w:tcW w:w="9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p>
        </w:tc>
        <w:tc>
          <w:tcPr>
            <w:tcW w:w="1361" w:type="dxa"/>
            <w:tcBorders>
              <w:top w:val="single" w:sz="4" w:space="0" w:color="auto"/>
              <w:left w:val="single" w:sz="4" w:space="0" w:color="000000"/>
              <w:bottom w:val="single" w:sz="4" w:space="0" w:color="auto"/>
              <w:right w:val="single" w:sz="4" w:space="0" w:color="000000"/>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服务对象</w:t>
            </w:r>
            <w:r>
              <w:rPr>
                <w:rFonts w:ascii="宋体" w:hAnsi="宋体" w:cs="宋体" w:hint="eastAsia"/>
                <w:color w:val="000000"/>
                <w:sz w:val="24"/>
              </w:rPr>
              <w:br/>
            </w:r>
            <w:r>
              <w:rPr>
                <w:rFonts w:ascii="宋体" w:hAnsi="宋体" w:cs="宋体" w:hint="eastAsia"/>
                <w:color w:val="000000"/>
                <w:sz w:val="24"/>
              </w:rPr>
              <w:t>满意度指标</w:t>
            </w:r>
          </w:p>
        </w:tc>
        <w:tc>
          <w:tcPr>
            <w:tcW w:w="1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D38" w:rsidRDefault="00CA1D38" w:rsidP="00CC3A20">
            <w:pPr>
              <w:rPr>
                <w:rFonts w:ascii="宋体" w:hAnsi="宋体" w:cs="宋体"/>
                <w:color w:val="000000"/>
                <w:sz w:val="24"/>
              </w:rPr>
            </w:pPr>
            <w:r>
              <w:rPr>
                <w:rFonts w:ascii="宋体" w:hAnsi="宋体" w:cs="宋体" w:hint="eastAsia"/>
                <w:color w:val="000000"/>
                <w:sz w:val="24"/>
              </w:rPr>
              <w:t>使用人员满意度</w:t>
            </w:r>
          </w:p>
        </w:tc>
        <w:tc>
          <w:tcPr>
            <w:tcW w:w="1327"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CA1D38" w:rsidRDefault="00CA1D38" w:rsidP="00CC3A20">
            <w:pPr>
              <w:jc w:val="center"/>
              <w:rPr>
                <w:rFonts w:ascii="宋体" w:hAnsi="宋体" w:cs="宋体"/>
                <w:color w:val="000000"/>
                <w:sz w:val="24"/>
              </w:rPr>
            </w:pPr>
            <w:r>
              <w:rPr>
                <w:rFonts w:ascii="宋体" w:hAnsi="宋体" w:cs="宋体" w:hint="eastAsia"/>
                <w:color w:val="000000"/>
                <w:sz w:val="24"/>
              </w:rPr>
              <w:t>≥</w:t>
            </w:r>
            <w:r>
              <w:rPr>
                <w:rFonts w:ascii="宋体" w:hAnsi="宋体" w:cs="宋体" w:hint="eastAsia"/>
                <w:color w:val="000000"/>
                <w:sz w:val="24"/>
              </w:rPr>
              <w:t>99%</w:t>
            </w:r>
          </w:p>
        </w:tc>
        <w:tc>
          <w:tcPr>
            <w:tcW w:w="1259" w:type="dxa"/>
            <w:tcBorders>
              <w:top w:val="single" w:sz="4" w:space="0" w:color="000000"/>
              <w:left w:val="single" w:sz="4" w:space="0" w:color="auto"/>
              <w:bottom w:val="single" w:sz="4" w:space="0" w:color="000000"/>
              <w:right w:val="single" w:sz="4" w:space="0" w:color="000000"/>
            </w:tcBorders>
            <w:shd w:val="clear" w:color="auto" w:fill="auto"/>
            <w:vAlign w:val="center"/>
          </w:tcPr>
          <w:p w:rsidR="00CA1D38" w:rsidRDefault="00CA1D38" w:rsidP="00CC3A20">
            <w:pPr>
              <w:jc w:val="center"/>
              <w:rPr>
                <w:rFonts w:ascii="宋体" w:hAnsi="宋体" w:cs="宋体"/>
                <w:color w:val="000000"/>
                <w:sz w:val="24"/>
              </w:rPr>
            </w:pPr>
            <w:r>
              <w:rPr>
                <w:rFonts w:ascii="宋体" w:hAnsi="宋体" w:cs="宋体" w:hint="eastAsia"/>
                <w:color w:val="000000"/>
                <w:sz w:val="24"/>
              </w:rPr>
              <w:t>≥</w:t>
            </w:r>
            <w:r>
              <w:rPr>
                <w:rFonts w:ascii="宋体" w:hAnsi="宋体" w:cs="宋体" w:hint="eastAsia"/>
                <w:color w:val="000000"/>
                <w:sz w:val="24"/>
              </w:rPr>
              <w:t>99%</w:t>
            </w:r>
          </w:p>
        </w:tc>
        <w:tc>
          <w:tcPr>
            <w:tcW w:w="1347" w:type="dxa"/>
            <w:tcBorders>
              <w:top w:val="single" w:sz="4" w:space="0" w:color="auto"/>
              <w:left w:val="single" w:sz="4" w:space="0" w:color="000000"/>
              <w:bottom w:val="single" w:sz="4" w:space="0" w:color="auto"/>
              <w:right w:val="single" w:sz="4" w:space="0" w:color="000000"/>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w:t>
            </w:r>
            <w:r>
              <w:rPr>
                <w:rFonts w:ascii="宋体" w:hAnsi="宋体" w:cs="宋体" w:hint="eastAsia"/>
                <w:color w:val="000000"/>
                <w:sz w:val="24"/>
              </w:rPr>
              <w:t>99%</w:t>
            </w:r>
          </w:p>
        </w:tc>
        <w:tc>
          <w:tcPr>
            <w:tcW w:w="155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A1D38" w:rsidRDefault="00CA1D38" w:rsidP="00CC3A20">
            <w:pPr>
              <w:rPr>
                <w:rFonts w:ascii="宋体" w:hAnsi="宋体" w:cs="宋体"/>
                <w:color w:val="000000"/>
                <w:sz w:val="24"/>
              </w:rPr>
            </w:pPr>
          </w:p>
        </w:tc>
        <w:tc>
          <w:tcPr>
            <w:tcW w:w="945" w:type="dxa"/>
            <w:tcBorders>
              <w:top w:val="single" w:sz="4" w:space="0" w:color="000000"/>
              <w:left w:val="single" w:sz="4" w:space="0" w:color="auto"/>
              <w:bottom w:val="single" w:sz="4" w:space="0" w:color="000000"/>
              <w:right w:val="single" w:sz="4" w:space="0" w:color="auto"/>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20</w:t>
            </w:r>
          </w:p>
        </w:tc>
        <w:tc>
          <w:tcPr>
            <w:tcW w:w="2801"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rsidR="00CA1D38" w:rsidRDefault="00CA1D38" w:rsidP="00CC3A20">
            <w:pPr>
              <w:textAlignment w:val="center"/>
              <w:rPr>
                <w:rFonts w:ascii="宋体" w:hAnsi="宋体" w:cs="宋体"/>
                <w:color w:val="000000"/>
                <w:sz w:val="24"/>
              </w:rPr>
            </w:pPr>
          </w:p>
        </w:tc>
      </w:tr>
      <w:tr w:rsidR="00CA1D38" w:rsidTr="00CC3A20">
        <w:trPr>
          <w:trHeight w:val="870"/>
        </w:trPr>
        <w:tc>
          <w:tcPr>
            <w:tcW w:w="11335" w:type="dxa"/>
            <w:gridSpan w:val="11"/>
            <w:tcBorders>
              <w:top w:val="single" w:sz="4" w:space="0" w:color="000000"/>
              <w:left w:val="single" w:sz="4" w:space="0" w:color="000000"/>
              <w:bottom w:val="single" w:sz="4" w:space="0" w:color="000000"/>
              <w:right w:val="single" w:sz="4" w:space="0" w:color="auto"/>
            </w:tcBorders>
            <w:shd w:val="clear" w:color="auto" w:fill="auto"/>
            <w:vAlign w:val="center"/>
          </w:tcPr>
          <w:p w:rsidR="00CA1D38" w:rsidRDefault="00CA1D38" w:rsidP="00CC3A20">
            <w:pPr>
              <w:jc w:val="center"/>
              <w:textAlignment w:val="center"/>
              <w:rPr>
                <w:rFonts w:ascii="宋体" w:hAnsi="宋体" w:cs="宋体"/>
                <w:color w:val="000000"/>
                <w:sz w:val="24"/>
              </w:rPr>
            </w:pPr>
            <w:r>
              <w:rPr>
                <w:rFonts w:ascii="宋体" w:hAnsi="宋体" w:cs="宋体" w:hint="eastAsia"/>
                <w:color w:val="000000"/>
                <w:sz w:val="24"/>
              </w:rPr>
              <w:t>总分：</w:t>
            </w:r>
            <w:r>
              <w:rPr>
                <w:rFonts w:ascii="宋体" w:hAnsi="宋体" w:cs="宋体"/>
                <w:color w:val="000000"/>
                <w:sz w:val="24"/>
              </w:rPr>
              <w:t>99.9</w:t>
            </w:r>
          </w:p>
        </w:tc>
        <w:tc>
          <w:tcPr>
            <w:tcW w:w="2801"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rsidR="00CA1D38" w:rsidRDefault="00CA1D38" w:rsidP="00CC3A20">
            <w:pPr>
              <w:textAlignment w:val="center"/>
              <w:rPr>
                <w:rFonts w:ascii="宋体" w:hAnsi="宋体" w:cs="宋体"/>
                <w:color w:val="000000"/>
                <w:sz w:val="24"/>
              </w:rPr>
            </w:pPr>
          </w:p>
        </w:tc>
      </w:tr>
    </w:tbl>
    <w:p w:rsidR="00CA1D38" w:rsidRDefault="00CA1D38" w:rsidP="00CA1D38">
      <w:pPr>
        <w:rPr>
          <w:rFonts w:ascii="黑体" w:eastAsia="黑体"/>
          <w:sz w:val="32"/>
          <w:szCs w:val="32"/>
        </w:rPr>
      </w:pPr>
    </w:p>
    <w:tbl>
      <w:tblPr>
        <w:tblpPr w:leftFromText="180" w:rightFromText="180" w:horzAnchor="margin" w:tblpX="-176" w:tblpY="-1800"/>
        <w:tblW w:w="17592" w:type="dxa"/>
        <w:tblLayout w:type="fixed"/>
        <w:tblLook w:val="0000" w:firstRow="0" w:lastRow="0" w:firstColumn="0" w:lastColumn="0" w:noHBand="0" w:noVBand="0"/>
      </w:tblPr>
      <w:tblGrid>
        <w:gridCol w:w="710"/>
        <w:gridCol w:w="391"/>
        <w:gridCol w:w="283"/>
        <w:gridCol w:w="284"/>
        <w:gridCol w:w="141"/>
        <w:gridCol w:w="284"/>
        <w:gridCol w:w="992"/>
        <w:gridCol w:w="709"/>
        <w:gridCol w:w="283"/>
        <w:gridCol w:w="1418"/>
        <w:gridCol w:w="1134"/>
        <w:gridCol w:w="425"/>
        <w:gridCol w:w="205"/>
        <w:gridCol w:w="236"/>
        <w:gridCol w:w="236"/>
        <w:gridCol w:w="32"/>
        <w:gridCol w:w="142"/>
        <w:gridCol w:w="62"/>
        <w:gridCol w:w="236"/>
        <w:gridCol w:w="552"/>
        <w:gridCol w:w="851"/>
        <w:gridCol w:w="5103"/>
        <w:gridCol w:w="2883"/>
      </w:tblGrid>
      <w:tr w:rsidR="00CA1D38" w:rsidRPr="00EB65C8" w:rsidTr="00CC3A20">
        <w:trPr>
          <w:gridAfter w:val="2"/>
          <w:wAfter w:w="7986" w:type="dxa"/>
          <w:trHeight w:val="484"/>
        </w:trPr>
        <w:tc>
          <w:tcPr>
            <w:tcW w:w="9606" w:type="dxa"/>
            <w:gridSpan w:val="21"/>
            <w:tcBorders>
              <w:top w:val="nil"/>
              <w:left w:val="nil"/>
              <w:bottom w:val="nil"/>
              <w:right w:val="nil"/>
            </w:tcBorders>
            <w:shd w:val="clear" w:color="auto" w:fill="auto"/>
            <w:vAlign w:val="center"/>
          </w:tcPr>
          <w:p w:rsidR="00CA1D38" w:rsidRPr="00EB65C8" w:rsidRDefault="00CA1D38" w:rsidP="00CC3A20">
            <w:pPr>
              <w:jc w:val="center"/>
              <w:rPr>
                <w:rFonts w:ascii="宋体" w:hAnsi="宋体" w:cs="宋体"/>
                <w:color w:val="000000"/>
                <w:sz w:val="32"/>
                <w:szCs w:val="32"/>
              </w:rPr>
            </w:pPr>
            <w:r w:rsidRPr="00EB65C8">
              <w:rPr>
                <w:rFonts w:ascii="宋体" w:hAnsi="宋体" w:cs="宋体" w:hint="eastAsia"/>
                <w:b/>
                <w:bCs/>
                <w:color w:val="000000"/>
                <w:sz w:val="32"/>
                <w:szCs w:val="32"/>
              </w:rPr>
              <w:t>项目支出绩效自评表</w:t>
            </w:r>
          </w:p>
        </w:tc>
      </w:tr>
      <w:tr w:rsidR="00CA1D38" w:rsidRPr="00EB65C8" w:rsidTr="00CC3A20">
        <w:trPr>
          <w:gridAfter w:val="2"/>
          <w:wAfter w:w="7986" w:type="dxa"/>
          <w:trHeight w:val="311"/>
        </w:trPr>
        <w:tc>
          <w:tcPr>
            <w:tcW w:w="9606" w:type="dxa"/>
            <w:gridSpan w:val="21"/>
            <w:tcBorders>
              <w:top w:val="nil"/>
              <w:left w:val="nil"/>
              <w:bottom w:val="nil"/>
              <w:right w:val="nil"/>
            </w:tcBorders>
            <w:shd w:val="clear" w:color="auto" w:fill="auto"/>
            <w:vAlign w:val="center"/>
          </w:tcPr>
          <w:p w:rsidR="00CA1D38" w:rsidRPr="00EB65C8" w:rsidRDefault="00CA1D38" w:rsidP="00CC3A20">
            <w:pPr>
              <w:jc w:val="center"/>
              <w:rPr>
                <w:rFonts w:ascii="宋体" w:hAnsi="宋体" w:cs="宋体"/>
                <w:color w:val="000000"/>
              </w:rPr>
            </w:pPr>
            <w:r w:rsidRPr="00EB65C8">
              <w:rPr>
                <w:rFonts w:ascii="宋体" w:hAnsi="宋体" w:cs="宋体" w:hint="eastAsia"/>
                <w:color w:val="000000"/>
              </w:rPr>
              <w:t>（</w:t>
            </w:r>
            <w:r w:rsidRPr="00EB65C8">
              <w:rPr>
                <w:rFonts w:ascii="宋体" w:hAnsi="宋体" w:cs="宋体" w:hint="eastAsia"/>
                <w:color w:val="000000"/>
              </w:rPr>
              <w:t>201</w:t>
            </w:r>
            <w:r>
              <w:rPr>
                <w:rFonts w:ascii="宋体" w:hAnsi="宋体" w:cs="宋体"/>
                <w:color w:val="000000"/>
              </w:rPr>
              <w:t>9</w:t>
            </w:r>
            <w:r w:rsidRPr="00EB65C8">
              <w:rPr>
                <w:rFonts w:ascii="宋体" w:hAnsi="宋体" w:cs="宋体" w:hint="eastAsia"/>
                <w:color w:val="000000"/>
              </w:rPr>
              <w:t>年度）</w:t>
            </w:r>
          </w:p>
        </w:tc>
      </w:tr>
      <w:tr w:rsidR="00CA1D38" w:rsidRPr="00EB65C8" w:rsidTr="00CC3A20">
        <w:trPr>
          <w:trHeight w:val="78"/>
        </w:trPr>
        <w:tc>
          <w:tcPr>
            <w:tcW w:w="710" w:type="dxa"/>
            <w:tcBorders>
              <w:top w:val="nil"/>
              <w:left w:val="nil"/>
              <w:bottom w:val="single" w:sz="4" w:space="0" w:color="auto"/>
              <w:right w:val="nil"/>
            </w:tcBorders>
            <w:shd w:val="clear" w:color="auto" w:fill="auto"/>
            <w:vAlign w:val="center"/>
          </w:tcPr>
          <w:p w:rsidR="00CA1D38" w:rsidRPr="00EB65C8" w:rsidRDefault="00CA1D38" w:rsidP="00CC3A20">
            <w:pPr>
              <w:rPr>
                <w:rFonts w:ascii="宋体" w:hAnsi="宋体" w:cs="宋体"/>
                <w:color w:val="000000"/>
              </w:rPr>
            </w:pPr>
            <w:r w:rsidRPr="00EB65C8">
              <w:rPr>
                <w:rFonts w:ascii="宋体" w:hAnsi="宋体" w:cs="宋体" w:hint="eastAsia"/>
                <w:color w:val="000000"/>
              </w:rPr>
              <w:lastRenderedPageBreak/>
              <w:t xml:space="preserve">　</w:t>
            </w:r>
          </w:p>
        </w:tc>
        <w:tc>
          <w:tcPr>
            <w:tcW w:w="958" w:type="dxa"/>
            <w:gridSpan w:val="3"/>
            <w:tcBorders>
              <w:top w:val="nil"/>
              <w:left w:val="nil"/>
              <w:bottom w:val="single" w:sz="4" w:space="0" w:color="auto"/>
              <w:right w:val="nil"/>
            </w:tcBorders>
            <w:shd w:val="clear" w:color="auto" w:fill="auto"/>
            <w:vAlign w:val="center"/>
          </w:tcPr>
          <w:p w:rsidR="00CA1D38" w:rsidRPr="00EB65C8" w:rsidRDefault="00CA1D38" w:rsidP="00CC3A20">
            <w:pPr>
              <w:rPr>
                <w:rFonts w:ascii="宋体" w:hAnsi="宋体" w:cs="宋体"/>
                <w:color w:val="000000"/>
              </w:rPr>
            </w:pPr>
            <w:r w:rsidRPr="00EB65C8">
              <w:rPr>
                <w:rFonts w:ascii="宋体" w:hAnsi="宋体" w:cs="宋体" w:hint="eastAsia"/>
                <w:color w:val="000000"/>
              </w:rPr>
              <w:t xml:space="preserve">　</w:t>
            </w:r>
          </w:p>
        </w:tc>
        <w:tc>
          <w:tcPr>
            <w:tcW w:w="425" w:type="dxa"/>
            <w:gridSpan w:val="2"/>
            <w:tcBorders>
              <w:top w:val="nil"/>
              <w:left w:val="nil"/>
              <w:bottom w:val="single" w:sz="4" w:space="0" w:color="auto"/>
              <w:right w:val="nil"/>
            </w:tcBorders>
            <w:shd w:val="clear" w:color="auto" w:fill="auto"/>
            <w:vAlign w:val="center"/>
          </w:tcPr>
          <w:p w:rsidR="00CA1D38" w:rsidRPr="00EB65C8" w:rsidRDefault="00CA1D38" w:rsidP="00CC3A20">
            <w:pPr>
              <w:rPr>
                <w:rFonts w:ascii="宋体" w:hAnsi="宋体" w:cs="宋体"/>
                <w:color w:val="000000"/>
              </w:rPr>
            </w:pPr>
          </w:p>
        </w:tc>
        <w:tc>
          <w:tcPr>
            <w:tcW w:w="992" w:type="dxa"/>
            <w:tcBorders>
              <w:top w:val="nil"/>
              <w:left w:val="nil"/>
              <w:bottom w:val="single" w:sz="4" w:space="0" w:color="auto"/>
              <w:right w:val="nil"/>
            </w:tcBorders>
            <w:shd w:val="clear" w:color="auto" w:fill="auto"/>
            <w:vAlign w:val="center"/>
          </w:tcPr>
          <w:p w:rsidR="00CA1D38" w:rsidRPr="00EB65C8" w:rsidRDefault="00CA1D38" w:rsidP="00CC3A20">
            <w:pPr>
              <w:rPr>
                <w:rFonts w:ascii="宋体" w:hAnsi="宋体" w:cs="宋体"/>
                <w:color w:val="000000"/>
              </w:rPr>
            </w:pPr>
            <w:r w:rsidRPr="00EB65C8">
              <w:rPr>
                <w:rFonts w:ascii="宋体" w:hAnsi="宋体" w:cs="宋体" w:hint="eastAsia"/>
                <w:color w:val="000000"/>
              </w:rPr>
              <w:t xml:space="preserve">　</w:t>
            </w:r>
          </w:p>
        </w:tc>
        <w:tc>
          <w:tcPr>
            <w:tcW w:w="4174" w:type="dxa"/>
            <w:gridSpan w:val="6"/>
            <w:tcBorders>
              <w:top w:val="nil"/>
              <w:left w:val="nil"/>
              <w:bottom w:val="single" w:sz="4" w:space="0" w:color="auto"/>
              <w:right w:val="nil"/>
            </w:tcBorders>
            <w:shd w:val="clear" w:color="auto" w:fill="auto"/>
            <w:vAlign w:val="center"/>
          </w:tcPr>
          <w:p w:rsidR="00CA1D38" w:rsidRPr="00EB65C8" w:rsidRDefault="00CA1D38" w:rsidP="00CC3A20">
            <w:pPr>
              <w:rPr>
                <w:rFonts w:ascii="宋体" w:hAnsi="宋体" w:cs="宋体"/>
                <w:color w:val="000000"/>
              </w:rPr>
            </w:pPr>
            <w:r w:rsidRPr="00EB65C8">
              <w:rPr>
                <w:rFonts w:ascii="宋体" w:hAnsi="宋体" w:cs="宋体" w:hint="eastAsia"/>
                <w:color w:val="000000"/>
              </w:rPr>
              <w:t xml:space="preserve">　</w:t>
            </w:r>
          </w:p>
        </w:tc>
        <w:tc>
          <w:tcPr>
            <w:tcW w:w="236" w:type="dxa"/>
            <w:tcBorders>
              <w:top w:val="nil"/>
              <w:left w:val="nil"/>
              <w:bottom w:val="single" w:sz="4" w:space="0" w:color="auto"/>
              <w:right w:val="nil"/>
            </w:tcBorders>
            <w:shd w:val="clear" w:color="auto" w:fill="auto"/>
            <w:vAlign w:val="center"/>
          </w:tcPr>
          <w:p w:rsidR="00CA1D38" w:rsidRPr="00EB65C8" w:rsidRDefault="00CA1D38" w:rsidP="00CC3A20">
            <w:pPr>
              <w:rPr>
                <w:rFonts w:ascii="宋体" w:hAnsi="宋体" w:cs="宋体"/>
                <w:color w:val="000000"/>
              </w:rPr>
            </w:pPr>
            <w:r w:rsidRPr="00EB65C8">
              <w:rPr>
                <w:rFonts w:ascii="宋体" w:hAnsi="宋体" w:cs="宋体" w:hint="eastAsia"/>
                <w:color w:val="000000"/>
              </w:rPr>
              <w:t xml:space="preserve">　</w:t>
            </w:r>
          </w:p>
        </w:tc>
        <w:tc>
          <w:tcPr>
            <w:tcW w:w="236" w:type="dxa"/>
            <w:tcBorders>
              <w:top w:val="nil"/>
              <w:left w:val="nil"/>
              <w:bottom w:val="single" w:sz="4" w:space="0" w:color="auto"/>
              <w:right w:val="nil"/>
            </w:tcBorders>
            <w:shd w:val="clear" w:color="auto" w:fill="auto"/>
            <w:vAlign w:val="center"/>
          </w:tcPr>
          <w:p w:rsidR="00CA1D38" w:rsidRPr="00EB65C8" w:rsidRDefault="00CA1D38" w:rsidP="00CC3A20">
            <w:pPr>
              <w:rPr>
                <w:rFonts w:ascii="宋体" w:hAnsi="宋体" w:cs="宋体"/>
                <w:color w:val="000000"/>
              </w:rPr>
            </w:pPr>
            <w:r w:rsidRPr="00EB65C8">
              <w:rPr>
                <w:rFonts w:ascii="宋体" w:hAnsi="宋体" w:cs="宋体" w:hint="eastAsia"/>
                <w:color w:val="000000"/>
              </w:rPr>
              <w:t xml:space="preserve">　</w:t>
            </w:r>
          </w:p>
        </w:tc>
        <w:tc>
          <w:tcPr>
            <w:tcW w:w="236" w:type="dxa"/>
            <w:gridSpan w:val="3"/>
            <w:tcBorders>
              <w:top w:val="nil"/>
              <w:left w:val="nil"/>
              <w:bottom w:val="single" w:sz="4" w:space="0" w:color="auto"/>
              <w:right w:val="nil"/>
            </w:tcBorders>
            <w:shd w:val="clear" w:color="auto" w:fill="auto"/>
            <w:vAlign w:val="center"/>
          </w:tcPr>
          <w:p w:rsidR="00CA1D38" w:rsidRPr="00EB65C8" w:rsidRDefault="00CA1D38" w:rsidP="00CC3A20">
            <w:pPr>
              <w:rPr>
                <w:rFonts w:ascii="宋体" w:hAnsi="宋体" w:cs="宋体"/>
                <w:color w:val="000000"/>
              </w:rPr>
            </w:pPr>
            <w:r w:rsidRPr="00EB65C8">
              <w:rPr>
                <w:rFonts w:ascii="宋体" w:hAnsi="宋体" w:cs="宋体" w:hint="eastAsia"/>
                <w:color w:val="000000"/>
              </w:rPr>
              <w:t xml:space="preserve">　</w:t>
            </w:r>
          </w:p>
        </w:tc>
        <w:tc>
          <w:tcPr>
            <w:tcW w:w="236" w:type="dxa"/>
            <w:tcBorders>
              <w:top w:val="nil"/>
              <w:left w:val="nil"/>
              <w:bottom w:val="single" w:sz="4" w:space="0" w:color="auto"/>
              <w:right w:val="nil"/>
            </w:tcBorders>
            <w:shd w:val="clear" w:color="auto" w:fill="auto"/>
            <w:vAlign w:val="center"/>
          </w:tcPr>
          <w:p w:rsidR="00CA1D38" w:rsidRPr="00EB65C8" w:rsidRDefault="00CA1D38" w:rsidP="00CC3A20">
            <w:pPr>
              <w:rPr>
                <w:rFonts w:ascii="宋体" w:hAnsi="宋体" w:cs="宋体"/>
                <w:color w:val="000000"/>
              </w:rPr>
            </w:pPr>
            <w:r w:rsidRPr="00EB65C8">
              <w:rPr>
                <w:rFonts w:ascii="宋体" w:hAnsi="宋体" w:cs="宋体" w:hint="eastAsia"/>
                <w:color w:val="000000"/>
              </w:rPr>
              <w:t xml:space="preserve">　</w:t>
            </w:r>
          </w:p>
        </w:tc>
        <w:tc>
          <w:tcPr>
            <w:tcW w:w="9389" w:type="dxa"/>
            <w:gridSpan w:val="4"/>
            <w:tcBorders>
              <w:top w:val="nil"/>
              <w:left w:val="nil"/>
              <w:bottom w:val="single" w:sz="4" w:space="0" w:color="auto"/>
              <w:right w:val="nil"/>
            </w:tcBorders>
            <w:shd w:val="clear" w:color="auto" w:fill="auto"/>
            <w:vAlign w:val="center"/>
          </w:tcPr>
          <w:p w:rsidR="00CA1D38" w:rsidRPr="00EB65C8" w:rsidRDefault="00CA1D38" w:rsidP="00CC3A20">
            <w:pPr>
              <w:rPr>
                <w:rFonts w:ascii="宋体" w:hAnsi="宋体" w:cs="宋体"/>
                <w:color w:val="000000"/>
              </w:rPr>
            </w:pPr>
            <w:r w:rsidRPr="00EB65C8">
              <w:rPr>
                <w:rFonts w:ascii="宋体" w:hAnsi="宋体" w:cs="宋体" w:hint="eastAsia"/>
                <w:color w:val="000000"/>
              </w:rPr>
              <w:t xml:space="preserve">　</w:t>
            </w:r>
          </w:p>
        </w:tc>
      </w:tr>
      <w:tr w:rsidR="00CA1D38" w:rsidRPr="0095520C" w:rsidTr="00CC3A20">
        <w:trPr>
          <w:gridAfter w:val="1"/>
          <w:wAfter w:w="2883" w:type="dxa"/>
          <w:trHeight w:val="370"/>
        </w:trPr>
        <w:tc>
          <w:tcPr>
            <w:tcW w:w="1101"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tcPr>
          <w:p w:rsidR="00CA1D38" w:rsidRPr="0095520C" w:rsidRDefault="00CA1D38" w:rsidP="00CC3A20">
            <w:pPr>
              <w:rPr>
                <w:rFonts w:ascii="宋体" w:hAnsi="宋体" w:cs="宋体"/>
                <w:color w:val="000000"/>
                <w:sz w:val="24"/>
              </w:rPr>
            </w:pPr>
            <w:r w:rsidRPr="0095520C">
              <w:rPr>
                <w:rFonts w:ascii="宋体" w:hAnsi="宋体" w:cs="宋体" w:hint="eastAsia"/>
                <w:color w:val="000000"/>
                <w:sz w:val="24"/>
              </w:rPr>
              <w:t>项目名称</w:t>
            </w:r>
          </w:p>
        </w:tc>
        <w:tc>
          <w:tcPr>
            <w:tcW w:w="13608" w:type="dxa"/>
            <w:gridSpan w:val="20"/>
            <w:tcBorders>
              <w:top w:val="single" w:sz="4" w:space="0" w:color="auto"/>
              <w:left w:val="nil"/>
              <w:bottom w:val="single" w:sz="4" w:space="0" w:color="auto"/>
              <w:right w:val="single" w:sz="4" w:space="0" w:color="auto"/>
            </w:tcBorders>
            <w:shd w:val="clear" w:color="auto" w:fill="auto"/>
            <w:noWrap/>
            <w:vAlign w:val="center"/>
          </w:tcPr>
          <w:p w:rsidR="00CA1D38" w:rsidRPr="0095520C" w:rsidRDefault="00CA1D38" w:rsidP="00CC3A20">
            <w:pPr>
              <w:rPr>
                <w:rFonts w:ascii="宋体" w:hAnsi="宋体" w:cs="宋体"/>
                <w:color w:val="000000"/>
                <w:sz w:val="24"/>
              </w:rPr>
            </w:pPr>
            <w:r w:rsidRPr="0095520C">
              <w:rPr>
                <w:rFonts w:ascii="宋体" w:hAnsi="宋体" w:cs="宋体" w:hint="eastAsia"/>
                <w:color w:val="000000"/>
                <w:sz w:val="24"/>
              </w:rPr>
              <w:t xml:space="preserve">　</w:t>
            </w:r>
            <w:r w:rsidRPr="003D3C14">
              <w:rPr>
                <w:rFonts w:ascii="楷体_GB2312" w:eastAsia="楷体_GB2312" w:hint="eastAsia"/>
                <w:b/>
                <w:szCs w:val="21"/>
              </w:rPr>
              <w:t>201</w:t>
            </w:r>
            <w:r>
              <w:rPr>
                <w:rFonts w:ascii="楷体_GB2312" w:eastAsia="楷体_GB2312"/>
                <w:b/>
                <w:szCs w:val="21"/>
              </w:rPr>
              <w:t>9</w:t>
            </w:r>
            <w:r w:rsidRPr="003D3C14">
              <w:rPr>
                <w:rFonts w:ascii="楷体_GB2312" w:eastAsia="楷体_GB2312" w:hint="eastAsia"/>
                <w:b/>
                <w:szCs w:val="21"/>
              </w:rPr>
              <w:t>年</w:t>
            </w:r>
            <w:r>
              <w:rPr>
                <w:rFonts w:ascii="楷体_GB2312" w:eastAsia="楷体_GB2312" w:hint="eastAsia"/>
                <w:b/>
                <w:szCs w:val="21"/>
              </w:rPr>
              <w:t>旅游服务与管理</w:t>
            </w:r>
            <w:r w:rsidRPr="003D3C14">
              <w:rPr>
                <w:rFonts w:ascii="楷体_GB2312" w:eastAsia="楷体_GB2312" w:hint="eastAsia"/>
                <w:b/>
                <w:szCs w:val="21"/>
              </w:rPr>
              <w:t>专业课程开发（第一阶段）项目</w:t>
            </w:r>
          </w:p>
        </w:tc>
      </w:tr>
      <w:tr w:rsidR="00CA1D38" w:rsidRPr="0095520C" w:rsidTr="00CC3A20">
        <w:trPr>
          <w:gridAfter w:val="1"/>
          <w:wAfter w:w="2883" w:type="dxa"/>
          <w:trHeight w:val="370"/>
        </w:trPr>
        <w:tc>
          <w:tcPr>
            <w:tcW w:w="1101"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tcPr>
          <w:p w:rsidR="00CA1D38" w:rsidRPr="0095520C" w:rsidRDefault="00CA1D38" w:rsidP="00CC3A20">
            <w:pPr>
              <w:jc w:val="center"/>
              <w:rPr>
                <w:rFonts w:ascii="宋体" w:hAnsi="宋体" w:cs="宋体"/>
                <w:color w:val="000000"/>
                <w:sz w:val="24"/>
              </w:rPr>
            </w:pPr>
            <w:r w:rsidRPr="0095520C">
              <w:rPr>
                <w:rFonts w:ascii="宋体" w:hAnsi="宋体" w:cs="宋体" w:hint="eastAsia"/>
                <w:color w:val="000000"/>
                <w:sz w:val="24"/>
              </w:rPr>
              <w:t>主管部门及代码</w:t>
            </w:r>
          </w:p>
        </w:tc>
        <w:tc>
          <w:tcPr>
            <w:tcW w:w="4394" w:type="dxa"/>
            <w:gridSpan w:val="8"/>
            <w:tcBorders>
              <w:top w:val="single" w:sz="4" w:space="0" w:color="auto"/>
              <w:left w:val="nil"/>
              <w:bottom w:val="single" w:sz="4" w:space="0" w:color="auto"/>
              <w:right w:val="single" w:sz="4" w:space="0" w:color="000000"/>
            </w:tcBorders>
            <w:shd w:val="clear" w:color="auto" w:fill="auto"/>
            <w:noWrap/>
            <w:vAlign w:val="center"/>
          </w:tcPr>
          <w:p w:rsidR="00CA1D38" w:rsidRPr="0095520C" w:rsidRDefault="00CA1D38" w:rsidP="00CC3A20">
            <w:pPr>
              <w:rPr>
                <w:rFonts w:ascii="宋体" w:hAnsi="宋体" w:cs="宋体"/>
                <w:color w:val="000000"/>
                <w:sz w:val="24"/>
              </w:rPr>
            </w:pPr>
            <w:r w:rsidRPr="0095520C">
              <w:rPr>
                <w:rFonts w:ascii="宋体" w:hAnsi="宋体" w:cs="宋体" w:hint="eastAsia"/>
                <w:color w:val="000000"/>
                <w:sz w:val="24"/>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A1D38" w:rsidRPr="0095520C" w:rsidRDefault="00CA1D38" w:rsidP="00CC3A20">
            <w:pPr>
              <w:rPr>
                <w:rFonts w:ascii="宋体" w:hAnsi="宋体" w:cs="宋体"/>
                <w:color w:val="000000"/>
                <w:sz w:val="24"/>
              </w:rPr>
            </w:pPr>
            <w:r w:rsidRPr="0095520C">
              <w:rPr>
                <w:rFonts w:ascii="宋体" w:hAnsi="宋体" w:cs="宋体" w:hint="eastAsia"/>
                <w:color w:val="000000"/>
                <w:sz w:val="24"/>
              </w:rPr>
              <w:t>实施单位</w:t>
            </w:r>
          </w:p>
        </w:tc>
        <w:tc>
          <w:tcPr>
            <w:tcW w:w="8080" w:type="dxa"/>
            <w:gridSpan w:val="11"/>
            <w:tcBorders>
              <w:top w:val="single" w:sz="4" w:space="0" w:color="auto"/>
              <w:left w:val="single" w:sz="4" w:space="0" w:color="auto"/>
              <w:bottom w:val="single" w:sz="4" w:space="0" w:color="auto"/>
              <w:right w:val="single" w:sz="4" w:space="0" w:color="000000"/>
            </w:tcBorders>
            <w:shd w:val="clear" w:color="auto" w:fill="auto"/>
            <w:vAlign w:val="center"/>
          </w:tcPr>
          <w:p w:rsidR="00CA1D38" w:rsidRPr="0095520C" w:rsidRDefault="00CA1D38" w:rsidP="00CC3A20">
            <w:pPr>
              <w:rPr>
                <w:rFonts w:ascii="宋体" w:hAnsi="宋体" w:cs="宋体"/>
                <w:color w:val="000000"/>
                <w:sz w:val="24"/>
              </w:rPr>
            </w:pPr>
            <w:r>
              <w:rPr>
                <w:rFonts w:ascii="宋体" w:hAnsi="宋体" w:cs="宋体"/>
                <w:color w:val="000000"/>
                <w:sz w:val="24"/>
              </w:rPr>
              <w:t>北京市工业技师学院</w:t>
            </w:r>
          </w:p>
        </w:tc>
      </w:tr>
      <w:tr w:rsidR="00CA1D38" w:rsidRPr="00021C45" w:rsidTr="00CC3A20">
        <w:trPr>
          <w:gridAfter w:val="1"/>
          <w:wAfter w:w="2883" w:type="dxa"/>
          <w:trHeight w:val="986"/>
        </w:trPr>
        <w:tc>
          <w:tcPr>
            <w:tcW w:w="1101"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CA1D38" w:rsidRPr="0095520C" w:rsidRDefault="00CA1D38" w:rsidP="00CC3A20">
            <w:pPr>
              <w:jc w:val="center"/>
              <w:rPr>
                <w:rFonts w:ascii="宋体" w:hAnsi="宋体" w:cs="宋体"/>
                <w:color w:val="000000"/>
                <w:sz w:val="24"/>
              </w:rPr>
            </w:pPr>
            <w:r w:rsidRPr="0095520C">
              <w:rPr>
                <w:rFonts w:ascii="宋体" w:hAnsi="宋体" w:cs="宋体" w:hint="eastAsia"/>
                <w:color w:val="000000"/>
                <w:sz w:val="24"/>
              </w:rPr>
              <w:t>项目资金</w:t>
            </w:r>
            <w:r w:rsidRPr="0095520C">
              <w:rPr>
                <w:rFonts w:ascii="宋体" w:hAnsi="宋体" w:cs="宋体" w:hint="eastAsia"/>
                <w:color w:val="000000"/>
                <w:sz w:val="24"/>
              </w:rPr>
              <w:t xml:space="preserve">                    </w:t>
            </w:r>
            <w:r w:rsidRPr="0095520C">
              <w:rPr>
                <w:rFonts w:ascii="宋体" w:hAnsi="宋体" w:cs="宋体" w:hint="eastAsia"/>
                <w:color w:val="000000"/>
                <w:sz w:val="24"/>
              </w:rPr>
              <w:t>（万元）</w:t>
            </w:r>
          </w:p>
        </w:tc>
        <w:tc>
          <w:tcPr>
            <w:tcW w:w="2693" w:type="dxa"/>
            <w:gridSpan w:val="6"/>
            <w:tcBorders>
              <w:top w:val="single" w:sz="4" w:space="0" w:color="auto"/>
              <w:left w:val="nil"/>
              <w:bottom w:val="single" w:sz="4" w:space="0" w:color="auto"/>
              <w:right w:val="single" w:sz="4" w:space="0" w:color="000000"/>
            </w:tcBorders>
            <w:shd w:val="clear" w:color="auto" w:fill="auto"/>
            <w:noWrap/>
            <w:vAlign w:val="center"/>
          </w:tcPr>
          <w:p w:rsidR="00CA1D38" w:rsidRPr="0095520C" w:rsidRDefault="00CA1D38" w:rsidP="00CC3A20">
            <w:pPr>
              <w:jc w:val="center"/>
              <w:rPr>
                <w:rFonts w:ascii="宋体" w:hAnsi="宋体" w:cs="宋体"/>
                <w:color w:val="000000"/>
                <w:sz w:val="24"/>
              </w:rPr>
            </w:pPr>
            <w:r w:rsidRPr="004C5101">
              <w:rPr>
                <w:rFonts w:ascii="宋体" w:hAnsi="宋体" w:cs="宋体"/>
                <w:color w:val="000000"/>
                <w:sz w:val="24"/>
              </w:rPr>
              <w:t>18.3438</w:t>
            </w:r>
          </w:p>
        </w:tc>
        <w:tc>
          <w:tcPr>
            <w:tcW w:w="1701" w:type="dxa"/>
            <w:gridSpan w:val="2"/>
            <w:tcBorders>
              <w:top w:val="nil"/>
              <w:left w:val="nil"/>
              <w:bottom w:val="single" w:sz="4" w:space="0" w:color="auto"/>
              <w:right w:val="single" w:sz="4" w:space="0" w:color="auto"/>
            </w:tcBorders>
            <w:shd w:val="clear" w:color="auto" w:fill="auto"/>
            <w:vAlign w:val="center"/>
          </w:tcPr>
          <w:p w:rsidR="00CA1D38" w:rsidRPr="0095520C" w:rsidRDefault="00CA1D38" w:rsidP="00CC3A20">
            <w:pPr>
              <w:rPr>
                <w:rFonts w:ascii="宋体" w:hAnsi="宋体" w:cs="宋体"/>
                <w:color w:val="000000"/>
                <w:sz w:val="24"/>
              </w:rPr>
            </w:pPr>
            <w:r w:rsidRPr="0095520C">
              <w:rPr>
                <w:rFonts w:ascii="宋体" w:hAnsi="宋体" w:cs="宋体" w:hint="eastAsia"/>
                <w:color w:val="000000"/>
                <w:sz w:val="24"/>
              </w:rPr>
              <w:t>年初预算数（</w:t>
            </w:r>
            <w:r w:rsidRPr="0095520C">
              <w:rPr>
                <w:rFonts w:ascii="宋体" w:hAnsi="宋体" w:cs="宋体" w:hint="eastAsia"/>
                <w:color w:val="000000"/>
                <w:sz w:val="24"/>
              </w:rPr>
              <w:t>A</w:t>
            </w:r>
            <w:r w:rsidRPr="0095520C">
              <w:rPr>
                <w:rFonts w:ascii="宋体" w:hAnsi="宋体" w:cs="宋体" w:hint="eastAsia"/>
                <w:color w:val="000000"/>
                <w:sz w:val="24"/>
              </w:rPr>
              <w:t>）</w:t>
            </w:r>
          </w:p>
        </w:tc>
        <w:tc>
          <w:tcPr>
            <w:tcW w:w="1134" w:type="dxa"/>
            <w:tcBorders>
              <w:top w:val="nil"/>
              <w:left w:val="nil"/>
              <w:bottom w:val="single" w:sz="4" w:space="0" w:color="auto"/>
              <w:right w:val="single" w:sz="4" w:space="0" w:color="auto"/>
            </w:tcBorders>
            <w:shd w:val="clear" w:color="auto" w:fill="auto"/>
            <w:vAlign w:val="center"/>
          </w:tcPr>
          <w:p w:rsidR="00CA1D38" w:rsidRPr="0095520C" w:rsidRDefault="00CA1D38" w:rsidP="00CC3A20">
            <w:pPr>
              <w:jc w:val="center"/>
              <w:rPr>
                <w:rFonts w:ascii="宋体" w:hAnsi="宋体" w:cs="宋体"/>
                <w:color w:val="000000"/>
                <w:sz w:val="24"/>
              </w:rPr>
            </w:pPr>
            <w:r w:rsidRPr="0095520C">
              <w:rPr>
                <w:rFonts w:ascii="宋体" w:hAnsi="宋体" w:cs="宋体" w:hint="eastAsia"/>
                <w:color w:val="000000"/>
                <w:sz w:val="24"/>
              </w:rPr>
              <w:t>全年执行数（</w:t>
            </w:r>
            <w:r w:rsidRPr="0095520C">
              <w:rPr>
                <w:rFonts w:ascii="宋体" w:hAnsi="宋体" w:cs="宋体" w:hint="eastAsia"/>
                <w:color w:val="000000"/>
                <w:sz w:val="24"/>
              </w:rPr>
              <w:t>B</w:t>
            </w:r>
            <w:r w:rsidRPr="0095520C">
              <w:rPr>
                <w:rFonts w:ascii="宋体" w:hAnsi="宋体" w:cs="宋体" w:hint="eastAsia"/>
                <w:color w:val="000000"/>
                <w:sz w:val="24"/>
              </w:rPr>
              <w:t>）</w:t>
            </w:r>
          </w:p>
        </w:tc>
        <w:tc>
          <w:tcPr>
            <w:tcW w:w="1134" w:type="dxa"/>
            <w:gridSpan w:val="5"/>
            <w:tcBorders>
              <w:top w:val="nil"/>
              <w:left w:val="nil"/>
              <w:bottom w:val="single" w:sz="4" w:space="0" w:color="auto"/>
              <w:right w:val="single" w:sz="4" w:space="0" w:color="auto"/>
            </w:tcBorders>
            <w:shd w:val="clear" w:color="auto" w:fill="auto"/>
            <w:vAlign w:val="center"/>
          </w:tcPr>
          <w:p w:rsidR="00CA1D38" w:rsidRPr="00021C45" w:rsidRDefault="00CA1D38" w:rsidP="00CC3A20">
            <w:pPr>
              <w:jc w:val="center"/>
              <w:rPr>
                <w:rFonts w:ascii="宋体" w:hAnsi="宋体" w:cs="宋体"/>
                <w:color w:val="000000"/>
                <w:sz w:val="24"/>
              </w:rPr>
            </w:pPr>
            <w:r w:rsidRPr="00021C45">
              <w:rPr>
                <w:rFonts w:ascii="宋体" w:hAnsi="宋体" w:cs="宋体" w:hint="eastAsia"/>
                <w:color w:val="000000"/>
                <w:sz w:val="24"/>
              </w:rPr>
              <w:t>分值（</w:t>
            </w:r>
            <w:r w:rsidRPr="00021C45">
              <w:rPr>
                <w:rFonts w:ascii="宋体" w:hAnsi="宋体" w:cs="宋体" w:hint="eastAsia"/>
                <w:color w:val="000000"/>
                <w:sz w:val="24"/>
              </w:rPr>
              <w:t>10</w:t>
            </w:r>
            <w:r w:rsidRPr="00021C45">
              <w:rPr>
                <w:rFonts w:ascii="宋体" w:hAnsi="宋体" w:cs="宋体" w:hint="eastAsia"/>
                <w:color w:val="000000"/>
                <w:sz w:val="24"/>
              </w:rPr>
              <w:t>分）</w:t>
            </w:r>
          </w:p>
        </w:tc>
        <w:tc>
          <w:tcPr>
            <w:tcW w:w="992" w:type="dxa"/>
            <w:gridSpan w:val="4"/>
            <w:tcBorders>
              <w:top w:val="nil"/>
              <w:left w:val="nil"/>
              <w:bottom w:val="single" w:sz="4" w:space="0" w:color="auto"/>
              <w:right w:val="single" w:sz="4" w:space="0" w:color="auto"/>
            </w:tcBorders>
            <w:shd w:val="clear" w:color="auto" w:fill="auto"/>
            <w:vAlign w:val="center"/>
          </w:tcPr>
          <w:p w:rsidR="00CA1D38" w:rsidRPr="00021C45" w:rsidRDefault="00CA1D38" w:rsidP="00CC3A20">
            <w:pPr>
              <w:jc w:val="center"/>
              <w:rPr>
                <w:rFonts w:ascii="宋体" w:hAnsi="宋体" w:cs="宋体"/>
                <w:color w:val="000000"/>
                <w:sz w:val="24"/>
              </w:rPr>
            </w:pPr>
            <w:r w:rsidRPr="00021C45">
              <w:rPr>
                <w:rFonts w:ascii="宋体" w:hAnsi="宋体" w:cs="宋体" w:hint="eastAsia"/>
                <w:color w:val="000000"/>
                <w:sz w:val="24"/>
              </w:rPr>
              <w:t>执行率（</w:t>
            </w:r>
            <w:r w:rsidRPr="00021C45">
              <w:rPr>
                <w:rFonts w:ascii="宋体" w:hAnsi="宋体" w:cs="宋体" w:hint="eastAsia"/>
                <w:color w:val="000000"/>
                <w:sz w:val="24"/>
              </w:rPr>
              <w:t>B/A)</w:t>
            </w:r>
          </w:p>
        </w:tc>
        <w:tc>
          <w:tcPr>
            <w:tcW w:w="5954" w:type="dxa"/>
            <w:gridSpan w:val="2"/>
            <w:tcBorders>
              <w:top w:val="nil"/>
              <w:left w:val="nil"/>
              <w:bottom w:val="single" w:sz="4" w:space="0" w:color="auto"/>
              <w:right w:val="single" w:sz="4" w:space="0" w:color="auto"/>
            </w:tcBorders>
            <w:shd w:val="clear" w:color="auto" w:fill="auto"/>
            <w:noWrap/>
            <w:vAlign w:val="center"/>
          </w:tcPr>
          <w:p w:rsidR="00CA1D38" w:rsidRPr="00021C45" w:rsidRDefault="00CA1D38" w:rsidP="00CC3A20">
            <w:pPr>
              <w:jc w:val="center"/>
              <w:rPr>
                <w:rFonts w:ascii="宋体" w:hAnsi="宋体" w:cs="宋体"/>
                <w:color w:val="000000"/>
                <w:sz w:val="24"/>
              </w:rPr>
            </w:pPr>
            <w:r w:rsidRPr="00021C45">
              <w:rPr>
                <w:rFonts w:ascii="宋体" w:hAnsi="宋体" w:cs="宋体" w:hint="eastAsia"/>
                <w:color w:val="000000"/>
                <w:sz w:val="24"/>
              </w:rPr>
              <w:t>得分</w:t>
            </w:r>
          </w:p>
        </w:tc>
      </w:tr>
      <w:tr w:rsidR="00CA1D38" w:rsidRPr="0095520C" w:rsidTr="00CC3A20">
        <w:trPr>
          <w:gridAfter w:val="1"/>
          <w:wAfter w:w="2883" w:type="dxa"/>
          <w:trHeight w:val="370"/>
        </w:trPr>
        <w:tc>
          <w:tcPr>
            <w:tcW w:w="1101" w:type="dxa"/>
            <w:gridSpan w:val="2"/>
            <w:vMerge/>
            <w:tcBorders>
              <w:top w:val="single" w:sz="4" w:space="0" w:color="auto"/>
              <w:left w:val="single" w:sz="4" w:space="0" w:color="auto"/>
              <w:bottom w:val="single" w:sz="4" w:space="0" w:color="000000"/>
              <w:right w:val="single" w:sz="4" w:space="0" w:color="000000"/>
            </w:tcBorders>
            <w:vAlign w:val="center"/>
          </w:tcPr>
          <w:p w:rsidR="00CA1D38" w:rsidRPr="0095520C" w:rsidRDefault="00CA1D38" w:rsidP="00CC3A20">
            <w:pPr>
              <w:rPr>
                <w:rFonts w:ascii="宋体" w:hAnsi="宋体" w:cs="宋体"/>
                <w:color w:val="000000"/>
                <w:sz w:val="24"/>
              </w:rPr>
            </w:pPr>
          </w:p>
        </w:tc>
        <w:tc>
          <w:tcPr>
            <w:tcW w:w="2693" w:type="dxa"/>
            <w:gridSpan w:val="6"/>
            <w:tcBorders>
              <w:top w:val="single" w:sz="4" w:space="0" w:color="auto"/>
              <w:left w:val="nil"/>
              <w:bottom w:val="single" w:sz="4" w:space="0" w:color="auto"/>
              <w:right w:val="single" w:sz="4" w:space="0" w:color="000000"/>
            </w:tcBorders>
            <w:shd w:val="clear" w:color="auto" w:fill="auto"/>
            <w:noWrap/>
            <w:vAlign w:val="center"/>
          </w:tcPr>
          <w:p w:rsidR="00CA1D38" w:rsidRPr="0095520C" w:rsidRDefault="00CA1D38" w:rsidP="00CC3A20">
            <w:pPr>
              <w:rPr>
                <w:rFonts w:ascii="宋体" w:hAnsi="宋体" w:cs="宋体"/>
                <w:color w:val="000000"/>
                <w:sz w:val="24"/>
              </w:rPr>
            </w:pPr>
            <w:r w:rsidRPr="0095520C">
              <w:rPr>
                <w:rFonts w:ascii="宋体" w:hAnsi="宋体" w:cs="宋体" w:hint="eastAsia"/>
                <w:color w:val="000000"/>
                <w:sz w:val="24"/>
              </w:rPr>
              <w:t>年度资金总额：</w:t>
            </w:r>
          </w:p>
        </w:tc>
        <w:tc>
          <w:tcPr>
            <w:tcW w:w="1701" w:type="dxa"/>
            <w:gridSpan w:val="2"/>
            <w:tcBorders>
              <w:top w:val="nil"/>
              <w:left w:val="nil"/>
              <w:bottom w:val="single" w:sz="4" w:space="0" w:color="auto"/>
              <w:right w:val="single" w:sz="4" w:space="0" w:color="auto"/>
            </w:tcBorders>
            <w:shd w:val="clear" w:color="auto" w:fill="auto"/>
            <w:noWrap/>
            <w:vAlign w:val="center"/>
          </w:tcPr>
          <w:p w:rsidR="00CA1D38" w:rsidRPr="0095520C" w:rsidRDefault="00CA1D38" w:rsidP="00CC3A20">
            <w:pPr>
              <w:rPr>
                <w:rFonts w:ascii="宋体" w:hAnsi="宋体" w:cs="宋体"/>
                <w:color w:val="000000"/>
                <w:sz w:val="24"/>
              </w:rPr>
            </w:pPr>
            <w:r w:rsidRPr="004C5101">
              <w:rPr>
                <w:rFonts w:ascii="宋体" w:hAnsi="宋体" w:cs="宋体"/>
                <w:color w:val="000000"/>
                <w:sz w:val="24"/>
              </w:rPr>
              <w:t>18.3438</w:t>
            </w:r>
          </w:p>
        </w:tc>
        <w:tc>
          <w:tcPr>
            <w:tcW w:w="1134" w:type="dxa"/>
            <w:tcBorders>
              <w:top w:val="nil"/>
              <w:left w:val="nil"/>
              <w:bottom w:val="single" w:sz="4" w:space="0" w:color="auto"/>
              <w:right w:val="single" w:sz="4" w:space="0" w:color="auto"/>
            </w:tcBorders>
            <w:shd w:val="clear" w:color="auto" w:fill="auto"/>
            <w:noWrap/>
            <w:vAlign w:val="center"/>
          </w:tcPr>
          <w:p w:rsidR="00CA1D38" w:rsidRPr="0095520C" w:rsidRDefault="00CA1D38" w:rsidP="00CC3A20">
            <w:pPr>
              <w:jc w:val="center"/>
              <w:rPr>
                <w:rFonts w:ascii="宋体" w:hAnsi="宋体" w:cs="宋体"/>
                <w:color w:val="000000"/>
                <w:sz w:val="24"/>
              </w:rPr>
            </w:pPr>
            <w:r w:rsidRPr="002D713B">
              <w:rPr>
                <w:rFonts w:ascii="宋体" w:hAnsi="宋体" w:cs="宋体"/>
                <w:color w:val="000000"/>
                <w:sz w:val="24"/>
              </w:rPr>
              <w:t>15.7611</w:t>
            </w:r>
            <w:r w:rsidRPr="0095520C">
              <w:rPr>
                <w:rFonts w:ascii="宋体" w:hAnsi="宋体" w:cs="宋体" w:hint="eastAsia"/>
                <w:color w:val="000000"/>
                <w:sz w:val="24"/>
              </w:rPr>
              <w:t xml:space="preserve">　</w:t>
            </w:r>
          </w:p>
        </w:tc>
        <w:tc>
          <w:tcPr>
            <w:tcW w:w="1134" w:type="dxa"/>
            <w:gridSpan w:val="5"/>
            <w:tcBorders>
              <w:top w:val="nil"/>
              <w:left w:val="nil"/>
              <w:bottom w:val="single" w:sz="4" w:space="0" w:color="auto"/>
              <w:right w:val="single" w:sz="4" w:space="0" w:color="auto"/>
            </w:tcBorders>
            <w:shd w:val="clear" w:color="auto" w:fill="auto"/>
            <w:noWrap/>
            <w:vAlign w:val="center"/>
          </w:tcPr>
          <w:p w:rsidR="00CA1D38" w:rsidRPr="0095520C" w:rsidRDefault="00CA1D38" w:rsidP="00CC3A20">
            <w:pPr>
              <w:ind w:firstLineChars="100" w:firstLine="240"/>
              <w:rPr>
                <w:rFonts w:ascii="宋体" w:hAnsi="宋体" w:cs="宋体"/>
                <w:color w:val="000000"/>
                <w:sz w:val="24"/>
              </w:rPr>
            </w:pPr>
            <w:r>
              <w:rPr>
                <w:rFonts w:ascii="宋体" w:hAnsi="宋体" w:cs="宋体" w:hint="eastAsia"/>
                <w:color w:val="000000"/>
                <w:sz w:val="24"/>
              </w:rPr>
              <w:t>10</w:t>
            </w:r>
          </w:p>
        </w:tc>
        <w:tc>
          <w:tcPr>
            <w:tcW w:w="992" w:type="dxa"/>
            <w:gridSpan w:val="4"/>
            <w:tcBorders>
              <w:top w:val="nil"/>
              <w:left w:val="nil"/>
              <w:bottom w:val="single" w:sz="4" w:space="0" w:color="auto"/>
              <w:right w:val="single" w:sz="4" w:space="0" w:color="auto"/>
            </w:tcBorders>
            <w:shd w:val="clear" w:color="auto" w:fill="auto"/>
            <w:noWrap/>
            <w:vAlign w:val="center"/>
          </w:tcPr>
          <w:p w:rsidR="00CA1D38" w:rsidRPr="0095520C" w:rsidRDefault="00CA1D38" w:rsidP="00CC3A20">
            <w:pPr>
              <w:jc w:val="center"/>
              <w:rPr>
                <w:rFonts w:ascii="宋体" w:hAnsi="宋体" w:cs="宋体"/>
                <w:color w:val="000000"/>
                <w:sz w:val="24"/>
              </w:rPr>
            </w:pPr>
            <w:r w:rsidRPr="002D713B">
              <w:rPr>
                <w:rFonts w:ascii="宋体" w:hAnsi="宋体" w:cs="宋体"/>
                <w:color w:val="000000"/>
                <w:sz w:val="24"/>
              </w:rPr>
              <w:t>85.92</w:t>
            </w:r>
            <w:r>
              <w:rPr>
                <w:rFonts w:ascii="宋体" w:hAnsi="宋体" w:cs="宋体"/>
                <w:color w:val="000000"/>
                <w:sz w:val="24"/>
              </w:rPr>
              <w:t>%</w:t>
            </w:r>
            <w:r w:rsidRPr="0095520C">
              <w:rPr>
                <w:rFonts w:ascii="宋体" w:hAnsi="宋体" w:cs="宋体" w:hint="eastAsia"/>
                <w:color w:val="000000"/>
                <w:sz w:val="24"/>
              </w:rPr>
              <w:t xml:space="preserve">　</w:t>
            </w:r>
          </w:p>
        </w:tc>
        <w:tc>
          <w:tcPr>
            <w:tcW w:w="5954" w:type="dxa"/>
            <w:gridSpan w:val="2"/>
            <w:tcBorders>
              <w:top w:val="nil"/>
              <w:left w:val="nil"/>
              <w:bottom w:val="single" w:sz="4" w:space="0" w:color="auto"/>
              <w:right w:val="single" w:sz="4" w:space="0" w:color="auto"/>
            </w:tcBorders>
            <w:shd w:val="clear" w:color="auto" w:fill="auto"/>
            <w:vAlign w:val="center"/>
          </w:tcPr>
          <w:p w:rsidR="00CA1D38" w:rsidRPr="0095520C" w:rsidRDefault="00CA1D38" w:rsidP="00CC3A20">
            <w:pPr>
              <w:rPr>
                <w:rFonts w:ascii="宋体" w:hAnsi="宋体" w:cs="宋体"/>
                <w:color w:val="000000"/>
                <w:sz w:val="24"/>
              </w:rPr>
            </w:pPr>
            <w:r>
              <w:rPr>
                <w:rFonts w:ascii="宋体" w:hAnsi="宋体" w:cs="宋体" w:hint="eastAsia"/>
                <w:color w:val="000000"/>
                <w:sz w:val="24"/>
              </w:rPr>
              <w:t xml:space="preserve">    8.59</w:t>
            </w:r>
          </w:p>
        </w:tc>
      </w:tr>
      <w:tr w:rsidR="00CA1D38" w:rsidRPr="0095520C" w:rsidTr="00CC3A20">
        <w:trPr>
          <w:gridAfter w:val="1"/>
          <w:wAfter w:w="2883" w:type="dxa"/>
          <w:trHeight w:val="370"/>
        </w:trPr>
        <w:tc>
          <w:tcPr>
            <w:tcW w:w="1101" w:type="dxa"/>
            <w:gridSpan w:val="2"/>
            <w:vMerge/>
            <w:tcBorders>
              <w:top w:val="single" w:sz="4" w:space="0" w:color="auto"/>
              <w:left w:val="single" w:sz="4" w:space="0" w:color="auto"/>
              <w:bottom w:val="single" w:sz="4" w:space="0" w:color="000000"/>
              <w:right w:val="single" w:sz="4" w:space="0" w:color="000000"/>
            </w:tcBorders>
            <w:vAlign w:val="center"/>
          </w:tcPr>
          <w:p w:rsidR="00CA1D38" w:rsidRPr="0095520C" w:rsidRDefault="00CA1D38" w:rsidP="00CC3A20">
            <w:pPr>
              <w:rPr>
                <w:rFonts w:ascii="宋体" w:hAnsi="宋体" w:cs="宋体"/>
                <w:color w:val="000000"/>
                <w:sz w:val="24"/>
              </w:rPr>
            </w:pPr>
          </w:p>
        </w:tc>
        <w:tc>
          <w:tcPr>
            <w:tcW w:w="2693" w:type="dxa"/>
            <w:gridSpan w:val="6"/>
            <w:tcBorders>
              <w:top w:val="single" w:sz="4" w:space="0" w:color="auto"/>
              <w:left w:val="nil"/>
              <w:bottom w:val="single" w:sz="4" w:space="0" w:color="auto"/>
              <w:right w:val="single" w:sz="4" w:space="0" w:color="000000"/>
            </w:tcBorders>
            <w:shd w:val="clear" w:color="auto" w:fill="auto"/>
            <w:noWrap/>
            <w:vAlign w:val="center"/>
          </w:tcPr>
          <w:p w:rsidR="00CA1D38" w:rsidRPr="0095520C" w:rsidRDefault="00CA1D38" w:rsidP="00CC3A20">
            <w:pPr>
              <w:rPr>
                <w:rFonts w:ascii="宋体" w:hAnsi="宋体" w:cs="宋体"/>
                <w:color w:val="000000"/>
                <w:sz w:val="24"/>
              </w:rPr>
            </w:pPr>
            <w:r>
              <w:rPr>
                <w:rFonts w:ascii="宋体" w:hAnsi="宋体" w:cs="宋体" w:hint="eastAsia"/>
                <w:color w:val="000000"/>
                <w:sz w:val="24"/>
              </w:rPr>
              <w:t>其中</w:t>
            </w:r>
            <w:r>
              <w:rPr>
                <w:rFonts w:ascii="宋体" w:hAnsi="宋体" w:cs="宋体" w:hint="eastAsia"/>
                <w:color w:val="000000"/>
                <w:sz w:val="24"/>
              </w:rPr>
              <w:t>:</w:t>
            </w:r>
            <w:r>
              <w:rPr>
                <w:rFonts w:ascii="宋体" w:hAnsi="宋体" w:cs="宋体" w:hint="eastAsia"/>
                <w:color w:val="000000"/>
                <w:sz w:val="24"/>
              </w:rPr>
              <w:t>财政拨款</w:t>
            </w:r>
          </w:p>
        </w:tc>
        <w:tc>
          <w:tcPr>
            <w:tcW w:w="1701" w:type="dxa"/>
            <w:gridSpan w:val="2"/>
            <w:tcBorders>
              <w:top w:val="nil"/>
              <w:left w:val="nil"/>
              <w:bottom w:val="single" w:sz="4" w:space="0" w:color="auto"/>
              <w:right w:val="single" w:sz="4" w:space="0" w:color="auto"/>
            </w:tcBorders>
            <w:shd w:val="clear" w:color="auto" w:fill="auto"/>
            <w:noWrap/>
            <w:vAlign w:val="center"/>
          </w:tcPr>
          <w:p w:rsidR="00CA1D38" w:rsidRPr="0095520C" w:rsidRDefault="00CA1D38" w:rsidP="00CC3A20">
            <w:pPr>
              <w:rPr>
                <w:rFonts w:ascii="宋体" w:hAnsi="宋体" w:cs="宋体"/>
                <w:color w:val="000000"/>
                <w:sz w:val="24"/>
              </w:rPr>
            </w:pPr>
            <w:r w:rsidRPr="0095520C">
              <w:rPr>
                <w:rFonts w:ascii="宋体" w:hAnsi="宋体" w:cs="宋体" w:hint="eastAsia"/>
                <w:color w:val="000000"/>
                <w:sz w:val="24"/>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CA1D38" w:rsidRPr="0095520C" w:rsidRDefault="00CA1D38" w:rsidP="00CC3A20">
            <w:pPr>
              <w:jc w:val="center"/>
              <w:rPr>
                <w:rFonts w:ascii="宋体" w:hAnsi="宋体" w:cs="宋体"/>
                <w:color w:val="000000"/>
                <w:sz w:val="24"/>
              </w:rPr>
            </w:pPr>
            <w:r w:rsidRPr="0095520C">
              <w:rPr>
                <w:rFonts w:ascii="宋体" w:hAnsi="宋体" w:cs="宋体" w:hint="eastAsia"/>
                <w:color w:val="000000"/>
                <w:sz w:val="24"/>
              </w:rPr>
              <w:t xml:space="preserve">　</w:t>
            </w:r>
          </w:p>
        </w:tc>
        <w:tc>
          <w:tcPr>
            <w:tcW w:w="1134" w:type="dxa"/>
            <w:gridSpan w:val="5"/>
            <w:tcBorders>
              <w:top w:val="nil"/>
              <w:left w:val="nil"/>
              <w:bottom w:val="single" w:sz="4" w:space="0" w:color="auto"/>
              <w:right w:val="single" w:sz="4" w:space="0" w:color="auto"/>
            </w:tcBorders>
            <w:shd w:val="clear" w:color="auto" w:fill="auto"/>
            <w:noWrap/>
            <w:vAlign w:val="center"/>
          </w:tcPr>
          <w:p w:rsidR="00CA1D38" w:rsidRPr="0095520C" w:rsidRDefault="00CA1D38" w:rsidP="00CC3A20">
            <w:pPr>
              <w:rPr>
                <w:rFonts w:ascii="宋体" w:hAnsi="宋体" w:cs="宋体"/>
                <w:color w:val="000000"/>
                <w:sz w:val="24"/>
              </w:rPr>
            </w:pPr>
            <w:r w:rsidRPr="0095520C">
              <w:rPr>
                <w:rFonts w:ascii="宋体" w:hAnsi="宋体" w:cs="宋体" w:hint="eastAsia"/>
                <w:color w:val="000000"/>
                <w:sz w:val="24"/>
              </w:rPr>
              <w:t xml:space="preserve">　</w:t>
            </w:r>
            <w:r>
              <w:rPr>
                <w:rFonts w:ascii="宋体" w:hAnsi="宋体" w:cs="宋体" w:hint="eastAsia"/>
                <w:color w:val="000000"/>
                <w:sz w:val="24"/>
              </w:rPr>
              <w:t>—</w:t>
            </w:r>
          </w:p>
        </w:tc>
        <w:tc>
          <w:tcPr>
            <w:tcW w:w="992" w:type="dxa"/>
            <w:gridSpan w:val="4"/>
            <w:tcBorders>
              <w:top w:val="nil"/>
              <w:left w:val="nil"/>
              <w:bottom w:val="single" w:sz="4" w:space="0" w:color="auto"/>
              <w:right w:val="single" w:sz="4" w:space="0" w:color="auto"/>
            </w:tcBorders>
            <w:shd w:val="clear" w:color="auto" w:fill="auto"/>
            <w:noWrap/>
            <w:vAlign w:val="center"/>
          </w:tcPr>
          <w:p w:rsidR="00CA1D38" w:rsidRPr="0095520C" w:rsidRDefault="00CA1D38" w:rsidP="00CC3A20">
            <w:pPr>
              <w:jc w:val="center"/>
              <w:rPr>
                <w:rFonts w:ascii="宋体" w:hAnsi="宋体" w:cs="宋体"/>
                <w:color w:val="000000"/>
                <w:sz w:val="24"/>
              </w:rPr>
            </w:pPr>
            <w:r w:rsidRPr="0095520C">
              <w:rPr>
                <w:rFonts w:ascii="宋体" w:hAnsi="宋体" w:cs="宋体" w:hint="eastAsia"/>
                <w:color w:val="000000"/>
                <w:sz w:val="24"/>
              </w:rPr>
              <w:t xml:space="preserve">　</w:t>
            </w:r>
          </w:p>
        </w:tc>
        <w:tc>
          <w:tcPr>
            <w:tcW w:w="5954" w:type="dxa"/>
            <w:gridSpan w:val="2"/>
            <w:tcBorders>
              <w:top w:val="nil"/>
              <w:left w:val="nil"/>
              <w:bottom w:val="single" w:sz="4" w:space="0" w:color="auto"/>
              <w:right w:val="single" w:sz="4" w:space="0" w:color="auto"/>
            </w:tcBorders>
            <w:shd w:val="clear" w:color="auto" w:fill="auto"/>
            <w:vAlign w:val="center"/>
          </w:tcPr>
          <w:p w:rsidR="00CA1D38" w:rsidRPr="0095520C" w:rsidRDefault="00CA1D38" w:rsidP="00CC3A20">
            <w:pPr>
              <w:jc w:val="center"/>
              <w:rPr>
                <w:rFonts w:ascii="宋体" w:hAnsi="宋体" w:cs="宋体"/>
                <w:color w:val="000000"/>
                <w:sz w:val="24"/>
              </w:rPr>
            </w:pPr>
            <w:r>
              <w:rPr>
                <w:rFonts w:ascii="宋体" w:hAnsi="宋体" w:cs="宋体" w:hint="eastAsia"/>
                <w:color w:val="000000"/>
                <w:sz w:val="24"/>
              </w:rPr>
              <w:t>—</w:t>
            </w:r>
          </w:p>
        </w:tc>
      </w:tr>
      <w:tr w:rsidR="00CA1D38" w:rsidRPr="0095520C" w:rsidTr="00CC3A20">
        <w:trPr>
          <w:gridAfter w:val="1"/>
          <w:wAfter w:w="2883" w:type="dxa"/>
          <w:trHeight w:val="370"/>
        </w:trPr>
        <w:tc>
          <w:tcPr>
            <w:tcW w:w="1101" w:type="dxa"/>
            <w:gridSpan w:val="2"/>
            <w:vMerge/>
            <w:tcBorders>
              <w:top w:val="single" w:sz="4" w:space="0" w:color="auto"/>
              <w:left w:val="single" w:sz="4" w:space="0" w:color="auto"/>
              <w:bottom w:val="single" w:sz="4" w:space="0" w:color="000000"/>
              <w:right w:val="single" w:sz="4" w:space="0" w:color="000000"/>
            </w:tcBorders>
            <w:vAlign w:val="center"/>
          </w:tcPr>
          <w:p w:rsidR="00CA1D38" w:rsidRPr="0095520C" w:rsidRDefault="00CA1D38" w:rsidP="00CC3A20">
            <w:pPr>
              <w:rPr>
                <w:rFonts w:ascii="宋体" w:hAnsi="宋体" w:cs="宋体"/>
                <w:color w:val="000000"/>
                <w:sz w:val="24"/>
              </w:rPr>
            </w:pPr>
          </w:p>
        </w:tc>
        <w:tc>
          <w:tcPr>
            <w:tcW w:w="2693" w:type="dxa"/>
            <w:gridSpan w:val="6"/>
            <w:tcBorders>
              <w:top w:val="single" w:sz="4" w:space="0" w:color="auto"/>
              <w:left w:val="nil"/>
              <w:bottom w:val="single" w:sz="4" w:space="0" w:color="auto"/>
              <w:right w:val="single" w:sz="4" w:space="0" w:color="000000"/>
            </w:tcBorders>
            <w:shd w:val="clear" w:color="auto" w:fill="auto"/>
            <w:noWrap/>
            <w:vAlign w:val="center"/>
          </w:tcPr>
          <w:p w:rsidR="00CA1D38" w:rsidRPr="0095520C" w:rsidRDefault="00CA1D38" w:rsidP="00CC3A20">
            <w:pPr>
              <w:rPr>
                <w:rFonts w:ascii="宋体" w:hAnsi="宋体" w:cs="宋体"/>
                <w:color w:val="000000"/>
                <w:sz w:val="24"/>
              </w:rPr>
            </w:pPr>
            <w:r>
              <w:rPr>
                <w:rFonts w:ascii="宋体" w:hAnsi="宋体" w:cs="宋体" w:hint="eastAsia"/>
                <w:color w:val="000000"/>
                <w:sz w:val="24"/>
              </w:rPr>
              <w:t>其他资金</w:t>
            </w:r>
          </w:p>
        </w:tc>
        <w:tc>
          <w:tcPr>
            <w:tcW w:w="1701" w:type="dxa"/>
            <w:gridSpan w:val="2"/>
            <w:tcBorders>
              <w:top w:val="nil"/>
              <w:left w:val="nil"/>
              <w:bottom w:val="single" w:sz="4" w:space="0" w:color="auto"/>
              <w:right w:val="single" w:sz="4" w:space="0" w:color="auto"/>
            </w:tcBorders>
            <w:shd w:val="clear" w:color="auto" w:fill="auto"/>
            <w:noWrap/>
            <w:vAlign w:val="center"/>
          </w:tcPr>
          <w:p w:rsidR="00CA1D38" w:rsidRPr="0095520C" w:rsidRDefault="00CA1D38" w:rsidP="00CC3A20">
            <w:pPr>
              <w:rPr>
                <w:rFonts w:ascii="宋体" w:hAnsi="宋体" w:cs="宋体"/>
                <w:color w:val="000000"/>
                <w:sz w:val="24"/>
              </w:rPr>
            </w:pPr>
            <w:r w:rsidRPr="0095520C">
              <w:rPr>
                <w:rFonts w:ascii="宋体" w:hAnsi="宋体" w:cs="宋体" w:hint="eastAsia"/>
                <w:color w:val="000000"/>
                <w:sz w:val="24"/>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CA1D38" w:rsidRPr="0095520C" w:rsidRDefault="00CA1D38" w:rsidP="00CC3A20">
            <w:pPr>
              <w:jc w:val="center"/>
              <w:rPr>
                <w:rFonts w:ascii="宋体" w:hAnsi="宋体" w:cs="宋体"/>
                <w:color w:val="000000"/>
                <w:sz w:val="24"/>
              </w:rPr>
            </w:pPr>
            <w:r w:rsidRPr="0095520C">
              <w:rPr>
                <w:rFonts w:ascii="宋体" w:hAnsi="宋体" w:cs="宋体" w:hint="eastAsia"/>
                <w:color w:val="000000"/>
                <w:sz w:val="24"/>
              </w:rPr>
              <w:t xml:space="preserve">　</w:t>
            </w:r>
          </w:p>
        </w:tc>
        <w:tc>
          <w:tcPr>
            <w:tcW w:w="1134" w:type="dxa"/>
            <w:gridSpan w:val="5"/>
            <w:tcBorders>
              <w:top w:val="nil"/>
              <w:left w:val="nil"/>
              <w:bottom w:val="single" w:sz="4" w:space="0" w:color="auto"/>
              <w:right w:val="single" w:sz="4" w:space="0" w:color="auto"/>
            </w:tcBorders>
            <w:shd w:val="clear" w:color="auto" w:fill="auto"/>
            <w:noWrap/>
            <w:vAlign w:val="center"/>
          </w:tcPr>
          <w:p w:rsidR="00CA1D38" w:rsidRPr="0095520C" w:rsidRDefault="00CA1D38" w:rsidP="00CC3A20">
            <w:pPr>
              <w:rPr>
                <w:rFonts w:ascii="宋体" w:hAnsi="宋体" w:cs="宋体"/>
                <w:color w:val="000000"/>
                <w:sz w:val="24"/>
              </w:rPr>
            </w:pPr>
            <w:r w:rsidRPr="0095520C">
              <w:rPr>
                <w:rFonts w:ascii="宋体" w:hAnsi="宋体" w:cs="宋体" w:hint="eastAsia"/>
                <w:color w:val="000000"/>
                <w:sz w:val="24"/>
              </w:rPr>
              <w:t xml:space="preserve">　</w:t>
            </w:r>
            <w:r>
              <w:rPr>
                <w:rFonts w:ascii="宋体" w:hAnsi="宋体" w:cs="宋体" w:hint="eastAsia"/>
                <w:color w:val="000000"/>
                <w:sz w:val="24"/>
              </w:rPr>
              <w:t>—</w:t>
            </w:r>
          </w:p>
        </w:tc>
        <w:tc>
          <w:tcPr>
            <w:tcW w:w="992" w:type="dxa"/>
            <w:gridSpan w:val="4"/>
            <w:tcBorders>
              <w:top w:val="nil"/>
              <w:left w:val="nil"/>
              <w:bottom w:val="single" w:sz="4" w:space="0" w:color="auto"/>
              <w:right w:val="single" w:sz="4" w:space="0" w:color="auto"/>
            </w:tcBorders>
            <w:shd w:val="clear" w:color="auto" w:fill="auto"/>
            <w:noWrap/>
            <w:vAlign w:val="center"/>
          </w:tcPr>
          <w:p w:rsidR="00CA1D38" w:rsidRPr="0095520C" w:rsidRDefault="00CA1D38" w:rsidP="00CC3A20">
            <w:pPr>
              <w:jc w:val="center"/>
              <w:rPr>
                <w:rFonts w:ascii="宋体" w:hAnsi="宋体" w:cs="宋体"/>
                <w:color w:val="000000"/>
                <w:sz w:val="24"/>
              </w:rPr>
            </w:pPr>
            <w:r w:rsidRPr="0095520C">
              <w:rPr>
                <w:rFonts w:ascii="宋体" w:hAnsi="宋体" w:cs="宋体" w:hint="eastAsia"/>
                <w:color w:val="000000"/>
                <w:sz w:val="24"/>
              </w:rPr>
              <w:t xml:space="preserve">　</w:t>
            </w:r>
          </w:p>
        </w:tc>
        <w:tc>
          <w:tcPr>
            <w:tcW w:w="5954" w:type="dxa"/>
            <w:gridSpan w:val="2"/>
            <w:tcBorders>
              <w:top w:val="nil"/>
              <w:left w:val="nil"/>
              <w:bottom w:val="single" w:sz="4" w:space="0" w:color="auto"/>
              <w:right w:val="single" w:sz="4" w:space="0" w:color="auto"/>
            </w:tcBorders>
            <w:shd w:val="clear" w:color="auto" w:fill="auto"/>
            <w:vAlign w:val="center"/>
          </w:tcPr>
          <w:p w:rsidR="00CA1D38" w:rsidRPr="0095520C" w:rsidRDefault="00CA1D38" w:rsidP="00CC3A20">
            <w:pPr>
              <w:jc w:val="center"/>
              <w:rPr>
                <w:rFonts w:ascii="宋体" w:hAnsi="宋体" w:cs="宋体"/>
                <w:color w:val="000000"/>
                <w:sz w:val="24"/>
              </w:rPr>
            </w:pPr>
            <w:r>
              <w:rPr>
                <w:rFonts w:ascii="宋体" w:hAnsi="宋体" w:cs="宋体" w:hint="eastAsia"/>
                <w:color w:val="000000"/>
                <w:sz w:val="24"/>
              </w:rPr>
              <w:t>—</w:t>
            </w:r>
          </w:p>
        </w:tc>
      </w:tr>
      <w:tr w:rsidR="00CA1D38" w:rsidRPr="0095520C" w:rsidTr="00CC3A20">
        <w:trPr>
          <w:gridAfter w:val="1"/>
          <w:wAfter w:w="2883" w:type="dxa"/>
          <w:trHeight w:val="1116"/>
        </w:trPr>
        <w:tc>
          <w:tcPr>
            <w:tcW w:w="710" w:type="dxa"/>
            <w:tcBorders>
              <w:top w:val="nil"/>
              <w:left w:val="single" w:sz="4" w:space="0" w:color="auto"/>
              <w:bottom w:val="single" w:sz="4" w:space="0" w:color="auto"/>
              <w:right w:val="single" w:sz="4" w:space="0" w:color="auto"/>
            </w:tcBorders>
            <w:shd w:val="clear" w:color="auto" w:fill="auto"/>
            <w:noWrap/>
            <w:textDirection w:val="tbRlV"/>
            <w:vAlign w:val="center"/>
          </w:tcPr>
          <w:p w:rsidR="00CA1D38" w:rsidRPr="0095520C" w:rsidRDefault="00CA1D38" w:rsidP="00CC3A20">
            <w:pPr>
              <w:jc w:val="center"/>
              <w:rPr>
                <w:rFonts w:ascii="宋体" w:hAnsi="宋体" w:cs="宋体"/>
                <w:color w:val="000000"/>
                <w:sz w:val="24"/>
              </w:rPr>
            </w:pPr>
            <w:r>
              <w:rPr>
                <w:rFonts w:ascii="宋体" w:hAnsi="宋体" w:cs="宋体" w:hint="eastAsia"/>
                <w:color w:val="000000"/>
                <w:sz w:val="24"/>
              </w:rPr>
              <w:t>年度</w:t>
            </w:r>
            <w:r w:rsidRPr="0095520C">
              <w:rPr>
                <w:rFonts w:ascii="宋体" w:hAnsi="宋体" w:cs="宋体" w:hint="eastAsia"/>
                <w:color w:val="000000"/>
                <w:sz w:val="24"/>
              </w:rPr>
              <w:t>目标</w:t>
            </w:r>
          </w:p>
        </w:tc>
        <w:tc>
          <w:tcPr>
            <w:tcW w:w="4785" w:type="dxa"/>
            <w:gridSpan w:val="9"/>
            <w:tcBorders>
              <w:top w:val="single" w:sz="4" w:space="0" w:color="auto"/>
              <w:left w:val="nil"/>
              <w:bottom w:val="single" w:sz="4" w:space="0" w:color="auto"/>
              <w:right w:val="single" w:sz="4" w:space="0" w:color="000000"/>
            </w:tcBorders>
            <w:shd w:val="clear" w:color="auto" w:fill="auto"/>
            <w:vAlign w:val="center"/>
          </w:tcPr>
          <w:p w:rsidR="00CA1D38" w:rsidRPr="0095520C" w:rsidRDefault="00CA1D38" w:rsidP="00CC3A20">
            <w:pPr>
              <w:jc w:val="center"/>
              <w:rPr>
                <w:rFonts w:ascii="宋体" w:hAnsi="宋体" w:cs="宋体"/>
                <w:color w:val="000000"/>
                <w:sz w:val="24"/>
              </w:rPr>
            </w:pPr>
            <w:r w:rsidRPr="0095520C">
              <w:rPr>
                <w:rFonts w:ascii="宋体" w:hAnsi="宋体" w:cs="宋体" w:hint="eastAsia"/>
                <w:color w:val="000000"/>
                <w:sz w:val="24"/>
              </w:rPr>
              <w:t>年初设定目标</w:t>
            </w:r>
          </w:p>
        </w:tc>
        <w:tc>
          <w:tcPr>
            <w:tcW w:w="9214" w:type="dxa"/>
            <w:gridSpan w:val="12"/>
            <w:tcBorders>
              <w:top w:val="single" w:sz="4" w:space="0" w:color="auto"/>
              <w:left w:val="nil"/>
              <w:bottom w:val="single" w:sz="4" w:space="0" w:color="auto"/>
              <w:right w:val="single" w:sz="4" w:space="0" w:color="000000"/>
            </w:tcBorders>
            <w:shd w:val="clear" w:color="auto" w:fill="auto"/>
            <w:vAlign w:val="center"/>
          </w:tcPr>
          <w:p w:rsidR="00CA1D38" w:rsidRPr="0095520C" w:rsidRDefault="00CA1D38" w:rsidP="00CC3A20">
            <w:pPr>
              <w:jc w:val="center"/>
              <w:rPr>
                <w:rFonts w:ascii="宋体" w:hAnsi="宋体" w:cs="宋体"/>
                <w:color w:val="000000"/>
                <w:sz w:val="24"/>
              </w:rPr>
            </w:pPr>
            <w:r w:rsidRPr="0095520C">
              <w:rPr>
                <w:rFonts w:ascii="宋体" w:hAnsi="宋体" w:cs="宋体" w:hint="eastAsia"/>
                <w:color w:val="000000"/>
                <w:sz w:val="24"/>
              </w:rPr>
              <w:t>年度总体目标完成情况综述</w:t>
            </w:r>
          </w:p>
        </w:tc>
      </w:tr>
      <w:tr w:rsidR="00CA1D38" w:rsidRPr="0095520C" w:rsidTr="00CC3A20">
        <w:trPr>
          <w:gridAfter w:val="1"/>
          <w:wAfter w:w="2883" w:type="dxa"/>
          <w:trHeight w:val="737"/>
        </w:trPr>
        <w:tc>
          <w:tcPr>
            <w:tcW w:w="71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tcPr>
          <w:p w:rsidR="00CA1D38" w:rsidRPr="0095520C" w:rsidRDefault="00CA1D38" w:rsidP="00CC3A20">
            <w:pPr>
              <w:jc w:val="center"/>
              <w:rPr>
                <w:rFonts w:ascii="宋体" w:hAnsi="宋体" w:cs="宋体"/>
                <w:color w:val="000000"/>
                <w:sz w:val="24"/>
              </w:rPr>
            </w:pPr>
            <w:r w:rsidRPr="0095520C">
              <w:rPr>
                <w:rFonts w:ascii="宋体" w:hAnsi="宋体" w:cs="宋体" w:hint="eastAsia"/>
                <w:color w:val="000000"/>
                <w:sz w:val="24"/>
              </w:rPr>
              <w:t>绩效指标</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D38" w:rsidRPr="0095520C" w:rsidRDefault="00CA1D38" w:rsidP="00CC3A20">
            <w:pPr>
              <w:jc w:val="center"/>
              <w:rPr>
                <w:rFonts w:ascii="宋体" w:hAnsi="宋体" w:cs="宋体"/>
                <w:color w:val="000000"/>
                <w:sz w:val="24"/>
              </w:rPr>
            </w:pPr>
            <w:r w:rsidRPr="0095520C">
              <w:rPr>
                <w:rFonts w:ascii="宋体" w:hAnsi="宋体" w:cs="宋体" w:hint="eastAsia"/>
                <w:color w:val="000000"/>
                <w:sz w:val="24"/>
              </w:rPr>
              <w:t>一级指标</w:t>
            </w:r>
          </w:p>
        </w:tc>
        <w:tc>
          <w:tcPr>
            <w:tcW w:w="42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A1D38" w:rsidRPr="0095520C" w:rsidRDefault="00CA1D38" w:rsidP="00CC3A20">
            <w:pPr>
              <w:jc w:val="center"/>
              <w:rPr>
                <w:rFonts w:ascii="宋体" w:hAnsi="宋体" w:cs="宋体"/>
                <w:color w:val="000000"/>
                <w:sz w:val="24"/>
              </w:rPr>
            </w:pPr>
            <w:r w:rsidRPr="0095520C">
              <w:rPr>
                <w:rFonts w:ascii="宋体" w:hAnsi="宋体" w:cs="宋体" w:hint="eastAsia"/>
                <w:color w:val="000000"/>
                <w:sz w:val="24"/>
              </w:rPr>
              <w:t>二级指标</w:t>
            </w:r>
          </w:p>
        </w:tc>
        <w:tc>
          <w:tcPr>
            <w:tcW w:w="226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CA1D38" w:rsidRPr="0095520C" w:rsidRDefault="00CA1D38" w:rsidP="00CC3A20">
            <w:pPr>
              <w:jc w:val="center"/>
              <w:rPr>
                <w:rFonts w:ascii="宋体" w:hAnsi="宋体" w:cs="宋体"/>
                <w:color w:val="000000"/>
                <w:sz w:val="24"/>
              </w:rPr>
            </w:pPr>
            <w:r w:rsidRPr="0095520C">
              <w:rPr>
                <w:rFonts w:ascii="宋体" w:hAnsi="宋体" w:cs="宋体" w:hint="eastAsia"/>
                <w:color w:val="000000"/>
                <w:sz w:val="24"/>
              </w:rPr>
              <w:t>三级指标</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1D38" w:rsidRPr="0095520C" w:rsidRDefault="00CA1D38" w:rsidP="00CC3A20">
            <w:pPr>
              <w:jc w:val="center"/>
              <w:rPr>
                <w:rFonts w:ascii="宋体" w:hAnsi="宋体" w:cs="宋体"/>
                <w:color w:val="000000"/>
                <w:sz w:val="24"/>
              </w:rPr>
            </w:pPr>
            <w:r w:rsidRPr="0095520C">
              <w:rPr>
                <w:rFonts w:ascii="宋体" w:hAnsi="宋体" w:cs="宋体" w:hint="eastAsia"/>
                <w:color w:val="000000"/>
                <w:sz w:val="24"/>
              </w:rPr>
              <w:t>年度指标值</w:t>
            </w:r>
            <w:r w:rsidRPr="0095520C">
              <w:rPr>
                <w:rFonts w:ascii="宋体" w:hAnsi="宋体" w:cs="宋体" w:hint="eastAsia"/>
                <w:color w:val="000000"/>
                <w:sz w:val="24"/>
              </w:rPr>
              <w:t>(A)</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D38" w:rsidRPr="0095520C" w:rsidRDefault="00CA1D38" w:rsidP="00CC3A20">
            <w:pPr>
              <w:jc w:val="center"/>
              <w:rPr>
                <w:rFonts w:ascii="宋体" w:hAnsi="宋体" w:cs="宋体"/>
                <w:color w:val="000000"/>
                <w:sz w:val="24"/>
              </w:rPr>
            </w:pPr>
            <w:r w:rsidRPr="0095520C">
              <w:rPr>
                <w:rFonts w:ascii="宋体" w:hAnsi="宋体" w:cs="宋体" w:hint="eastAsia"/>
                <w:color w:val="000000"/>
                <w:sz w:val="24"/>
              </w:rPr>
              <w:t>全年实际值</w:t>
            </w:r>
            <w:r w:rsidRPr="0095520C">
              <w:rPr>
                <w:rFonts w:ascii="宋体" w:hAnsi="宋体" w:cs="宋体" w:hint="eastAsia"/>
                <w:color w:val="000000"/>
                <w:sz w:val="24"/>
              </w:rPr>
              <w:t>(B)</w:t>
            </w:r>
          </w:p>
        </w:tc>
        <w:tc>
          <w:tcPr>
            <w:tcW w:w="8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A1D38" w:rsidRPr="0095520C" w:rsidRDefault="00CA1D38" w:rsidP="00CC3A20">
            <w:pPr>
              <w:jc w:val="center"/>
              <w:rPr>
                <w:rFonts w:ascii="宋体" w:hAnsi="宋体" w:cs="宋体"/>
                <w:color w:val="000000"/>
                <w:sz w:val="24"/>
              </w:rPr>
            </w:pPr>
            <w:r>
              <w:rPr>
                <w:rFonts w:ascii="宋体" w:hAnsi="宋体" w:cs="宋体" w:hint="eastAsia"/>
                <w:color w:val="000000"/>
                <w:sz w:val="24"/>
              </w:rPr>
              <w:t>分值</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A1D38" w:rsidRPr="0095520C" w:rsidRDefault="00CA1D38" w:rsidP="00CC3A20">
            <w:pPr>
              <w:jc w:val="center"/>
              <w:rPr>
                <w:rFonts w:ascii="宋体" w:hAnsi="宋体" w:cs="宋体"/>
                <w:color w:val="000000"/>
                <w:sz w:val="24"/>
              </w:rPr>
            </w:pPr>
            <w:r>
              <w:rPr>
                <w:rFonts w:ascii="宋体" w:hAnsi="宋体" w:cs="宋体" w:hint="eastAsia"/>
                <w:color w:val="000000"/>
                <w:sz w:val="24"/>
              </w:rPr>
              <w:t>得分</w:t>
            </w:r>
          </w:p>
        </w:tc>
        <w:tc>
          <w:tcPr>
            <w:tcW w:w="59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D38" w:rsidRPr="0095520C" w:rsidRDefault="00CA1D38" w:rsidP="00CC3A20">
            <w:pPr>
              <w:jc w:val="center"/>
              <w:rPr>
                <w:rFonts w:ascii="宋体" w:hAnsi="宋体" w:cs="宋体"/>
                <w:color w:val="000000"/>
                <w:sz w:val="24"/>
              </w:rPr>
            </w:pPr>
            <w:r w:rsidRPr="0095520C">
              <w:rPr>
                <w:rFonts w:ascii="宋体" w:hAnsi="宋体" w:cs="宋体" w:hint="eastAsia"/>
                <w:color w:val="000000"/>
                <w:sz w:val="24"/>
              </w:rPr>
              <w:t>未完成原因分析</w:t>
            </w:r>
          </w:p>
        </w:tc>
      </w:tr>
      <w:tr w:rsidR="00CA1D38" w:rsidRPr="0095520C" w:rsidTr="00CC3A20">
        <w:trPr>
          <w:gridAfter w:val="1"/>
          <w:wAfter w:w="2883" w:type="dxa"/>
          <w:trHeight w:val="421"/>
        </w:trPr>
        <w:tc>
          <w:tcPr>
            <w:tcW w:w="710" w:type="dxa"/>
            <w:vMerge/>
            <w:tcBorders>
              <w:top w:val="single" w:sz="4" w:space="0" w:color="auto"/>
              <w:left w:val="single" w:sz="4" w:space="0" w:color="auto"/>
              <w:bottom w:val="single" w:sz="4" w:space="0" w:color="auto"/>
              <w:right w:val="single" w:sz="4" w:space="0" w:color="auto"/>
            </w:tcBorders>
            <w:vAlign w:val="center"/>
          </w:tcPr>
          <w:p w:rsidR="00CA1D38" w:rsidRPr="0095520C" w:rsidRDefault="00CA1D38" w:rsidP="00CC3A20">
            <w:pPr>
              <w:rPr>
                <w:rFonts w:ascii="宋体" w:hAnsi="宋体" w:cs="宋体"/>
                <w:color w:val="000000"/>
                <w:sz w:val="24"/>
              </w:rPr>
            </w:pPr>
          </w:p>
        </w:tc>
        <w:tc>
          <w:tcPr>
            <w:tcW w:w="67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A1D38" w:rsidRPr="0095520C" w:rsidRDefault="00CA1D38" w:rsidP="00CC3A20">
            <w:pPr>
              <w:jc w:val="center"/>
              <w:rPr>
                <w:rFonts w:ascii="宋体" w:hAnsi="宋体" w:cs="宋体"/>
                <w:sz w:val="24"/>
              </w:rPr>
            </w:pPr>
            <w:r w:rsidRPr="0095520C">
              <w:rPr>
                <w:rFonts w:ascii="宋体" w:hAnsi="宋体" w:cs="宋体" w:hint="eastAsia"/>
                <w:sz w:val="24"/>
              </w:rPr>
              <w:t>产</w:t>
            </w:r>
            <w:r w:rsidRPr="0095520C">
              <w:rPr>
                <w:rFonts w:ascii="宋体" w:hAnsi="宋体" w:cs="宋体" w:hint="eastAsia"/>
                <w:sz w:val="24"/>
              </w:rPr>
              <w:br/>
            </w:r>
            <w:r w:rsidRPr="0095520C">
              <w:rPr>
                <w:rFonts w:ascii="宋体" w:hAnsi="宋体" w:cs="宋体" w:hint="eastAsia"/>
                <w:sz w:val="24"/>
              </w:rPr>
              <w:t>出</w:t>
            </w:r>
            <w:r w:rsidRPr="0095520C">
              <w:rPr>
                <w:rFonts w:ascii="宋体" w:hAnsi="宋体" w:cs="宋体" w:hint="eastAsia"/>
                <w:sz w:val="24"/>
              </w:rPr>
              <w:br/>
            </w:r>
            <w:r w:rsidRPr="0095520C">
              <w:rPr>
                <w:rFonts w:ascii="宋体" w:hAnsi="宋体" w:cs="宋体" w:hint="eastAsia"/>
                <w:sz w:val="24"/>
              </w:rPr>
              <w:t>指</w:t>
            </w:r>
            <w:r w:rsidRPr="0095520C">
              <w:rPr>
                <w:rFonts w:ascii="宋体" w:hAnsi="宋体" w:cs="宋体" w:hint="eastAsia"/>
                <w:sz w:val="24"/>
              </w:rPr>
              <w:br/>
            </w:r>
            <w:r w:rsidRPr="0095520C">
              <w:rPr>
                <w:rFonts w:ascii="宋体" w:hAnsi="宋体" w:cs="宋体" w:hint="eastAsia"/>
                <w:sz w:val="24"/>
              </w:rPr>
              <w:t>标</w:t>
            </w:r>
            <w:r w:rsidRPr="0095520C">
              <w:rPr>
                <w:rFonts w:ascii="宋体" w:hAnsi="宋体" w:cs="宋体" w:hint="eastAsia"/>
                <w:sz w:val="24"/>
              </w:rPr>
              <w:br/>
              <w:t>(</w:t>
            </w:r>
            <w:r>
              <w:rPr>
                <w:rFonts w:ascii="宋体" w:hAnsi="宋体" w:cs="宋体" w:hint="eastAsia"/>
                <w:sz w:val="24"/>
              </w:rPr>
              <w:t>50</w:t>
            </w:r>
            <w:r w:rsidRPr="0095520C">
              <w:rPr>
                <w:rFonts w:ascii="宋体" w:hAnsi="宋体" w:cs="宋体" w:hint="eastAsia"/>
                <w:sz w:val="24"/>
              </w:rPr>
              <w:t>分</w:t>
            </w:r>
            <w:r w:rsidRPr="0095520C">
              <w:rPr>
                <w:rFonts w:ascii="宋体" w:hAnsi="宋体" w:cs="宋体" w:hint="eastAsia"/>
                <w:sz w:val="24"/>
              </w:rPr>
              <w:t>)</w:t>
            </w:r>
          </w:p>
        </w:tc>
        <w:tc>
          <w:tcPr>
            <w:tcW w:w="4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D38" w:rsidRPr="0095520C" w:rsidRDefault="00CA1D38" w:rsidP="00CC3A20">
            <w:pPr>
              <w:jc w:val="center"/>
              <w:rPr>
                <w:rFonts w:ascii="宋体" w:hAnsi="宋体" w:cs="宋体"/>
                <w:sz w:val="24"/>
              </w:rPr>
            </w:pPr>
            <w:r w:rsidRPr="0095520C">
              <w:rPr>
                <w:rFonts w:ascii="宋体" w:hAnsi="宋体" w:cs="宋体" w:hint="eastAsia"/>
                <w:sz w:val="24"/>
              </w:rPr>
              <w:t>数量指标</w:t>
            </w:r>
          </w:p>
        </w:tc>
        <w:tc>
          <w:tcPr>
            <w:tcW w:w="2268" w:type="dxa"/>
            <w:gridSpan w:val="4"/>
            <w:tcBorders>
              <w:top w:val="single" w:sz="4" w:space="0" w:color="auto"/>
              <w:left w:val="nil"/>
              <w:right w:val="single" w:sz="4" w:space="0" w:color="auto"/>
            </w:tcBorders>
            <w:shd w:val="clear" w:color="auto" w:fill="auto"/>
            <w:noWrap/>
            <w:vAlign w:val="center"/>
          </w:tcPr>
          <w:p w:rsidR="00CA1D38" w:rsidRDefault="00CA1D38" w:rsidP="00CC3A20">
            <w:pPr>
              <w:rPr>
                <w:rFonts w:ascii="宋体" w:hAnsi="宋体" w:cs="宋体"/>
                <w:color w:val="000000"/>
                <w:sz w:val="24"/>
              </w:rPr>
            </w:pPr>
            <w:r w:rsidRPr="0095520C">
              <w:rPr>
                <w:rFonts w:ascii="宋体" w:hAnsi="宋体" w:cs="宋体" w:hint="eastAsia"/>
                <w:color w:val="000000"/>
                <w:sz w:val="24"/>
              </w:rPr>
              <w:t xml:space="preserve">　</w:t>
            </w:r>
            <w:r w:rsidRPr="00E02259">
              <w:rPr>
                <w:rFonts w:ascii="宋体" w:hAnsi="宋体" w:cs="宋体" w:hint="eastAsia"/>
                <w:color w:val="000000"/>
                <w:sz w:val="24"/>
              </w:rPr>
              <w:t>1</w:t>
            </w:r>
            <w:r w:rsidRPr="00E02259">
              <w:rPr>
                <w:rFonts w:ascii="宋体" w:hAnsi="宋体" w:cs="宋体" w:hint="eastAsia"/>
                <w:color w:val="000000"/>
                <w:sz w:val="24"/>
              </w:rPr>
              <w:t>、</w:t>
            </w:r>
            <w:r>
              <w:rPr>
                <w:rFonts w:ascii="宋体" w:hAnsi="宋体" w:cs="宋体" w:hint="eastAsia"/>
                <w:color w:val="000000"/>
                <w:sz w:val="24"/>
              </w:rPr>
              <w:t>旅游专业</w:t>
            </w:r>
            <w:r w:rsidRPr="00E02259">
              <w:rPr>
                <w:rFonts w:ascii="宋体" w:hAnsi="宋体" w:cs="宋体" w:hint="eastAsia"/>
                <w:color w:val="000000"/>
                <w:sz w:val="24"/>
              </w:rPr>
              <w:t>人才培养方案</w:t>
            </w:r>
            <w:r>
              <w:rPr>
                <w:rFonts w:ascii="宋体" w:hAnsi="宋体" w:cs="宋体" w:hint="eastAsia"/>
                <w:color w:val="000000"/>
                <w:sz w:val="24"/>
              </w:rPr>
              <w:t>一套</w:t>
            </w:r>
          </w:p>
          <w:p w:rsidR="00CA1D38" w:rsidRDefault="00CA1D38" w:rsidP="00CC3A20">
            <w:pPr>
              <w:rPr>
                <w:rFonts w:ascii="宋体" w:hAnsi="宋体" w:cs="宋体"/>
                <w:color w:val="000000"/>
                <w:sz w:val="24"/>
              </w:rPr>
            </w:pPr>
            <w:r w:rsidRPr="00E02259">
              <w:rPr>
                <w:rFonts w:ascii="宋体" w:hAnsi="宋体" w:cs="宋体" w:hint="eastAsia"/>
                <w:color w:val="000000"/>
                <w:sz w:val="24"/>
              </w:rPr>
              <w:t>2</w:t>
            </w:r>
            <w:r w:rsidRPr="00E02259">
              <w:rPr>
                <w:rFonts w:ascii="宋体" w:hAnsi="宋体" w:cs="宋体" w:hint="eastAsia"/>
                <w:color w:val="000000"/>
                <w:sz w:val="24"/>
              </w:rPr>
              <w:t>、</w:t>
            </w:r>
            <w:r w:rsidRPr="00E02259">
              <w:rPr>
                <w:rFonts w:ascii="宋体" w:hAnsi="宋体" w:cs="宋体" w:hint="eastAsia"/>
                <w:color w:val="000000"/>
                <w:sz w:val="24"/>
              </w:rPr>
              <w:t>2</w:t>
            </w:r>
            <w:r w:rsidRPr="00E02259">
              <w:rPr>
                <w:rFonts w:ascii="宋体" w:hAnsi="宋体" w:cs="宋体" w:hint="eastAsia"/>
                <w:color w:val="000000"/>
                <w:sz w:val="24"/>
              </w:rPr>
              <w:t>门</w:t>
            </w:r>
            <w:r>
              <w:rPr>
                <w:rFonts w:ascii="宋体" w:hAnsi="宋体" w:cs="宋体" w:hint="eastAsia"/>
                <w:color w:val="000000"/>
                <w:sz w:val="24"/>
              </w:rPr>
              <w:t>一体化</w:t>
            </w:r>
            <w:r w:rsidRPr="00E02259">
              <w:rPr>
                <w:rFonts w:ascii="宋体" w:hAnsi="宋体" w:cs="宋体" w:hint="eastAsia"/>
                <w:color w:val="000000"/>
                <w:sz w:val="24"/>
              </w:rPr>
              <w:t>课程课程标准（学习任务描述）</w:t>
            </w:r>
            <w:r w:rsidRPr="00E02259">
              <w:rPr>
                <w:rFonts w:ascii="宋体" w:hAnsi="宋体" w:cs="宋体" w:hint="eastAsia"/>
                <w:color w:val="000000"/>
                <w:sz w:val="24"/>
              </w:rPr>
              <w:t>3</w:t>
            </w:r>
            <w:r w:rsidRPr="00E02259">
              <w:rPr>
                <w:rFonts w:ascii="宋体" w:hAnsi="宋体" w:cs="宋体" w:hint="eastAsia"/>
                <w:color w:val="000000"/>
                <w:sz w:val="24"/>
              </w:rPr>
              <w:t>、</w:t>
            </w:r>
            <w:r w:rsidRPr="00E02259">
              <w:rPr>
                <w:rFonts w:ascii="宋体" w:hAnsi="宋体" w:cs="宋体" w:hint="eastAsia"/>
                <w:color w:val="000000"/>
                <w:sz w:val="24"/>
              </w:rPr>
              <w:t>2</w:t>
            </w:r>
            <w:r w:rsidRPr="00E02259">
              <w:rPr>
                <w:rFonts w:ascii="宋体" w:hAnsi="宋体" w:cs="宋体" w:hint="eastAsia"/>
                <w:color w:val="000000"/>
                <w:sz w:val="24"/>
              </w:rPr>
              <w:t>门课程的教学活动策划。</w:t>
            </w:r>
          </w:p>
          <w:p w:rsidR="00CA1D38" w:rsidRDefault="00CA1D38" w:rsidP="00CC3A20">
            <w:pPr>
              <w:rPr>
                <w:rFonts w:ascii="宋体" w:hAnsi="宋体" w:cs="宋体"/>
                <w:color w:val="000000"/>
                <w:sz w:val="24"/>
              </w:rPr>
            </w:pPr>
            <w:r w:rsidRPr="00E02259">
              <w:rPr>
                <w:rFonts w:ascii="宋体" w:hAnsi="宋体" w:cs="宋体" w:hint="eastAsia"/>
                <w:color w:val="000000"/>
                <w:sz w:val="24"/>
              </w:rPr>
              <w:t>4</w:t>
            </w:r>
            <w:r w:rsidRPr="00E02259">
              <w:rPr>
                <w:rFonts w:ascii="宋体" w:hAnsi="宋体" w:cs="宋体" w:hint="eastAsia"/>
                <w:color w:val="000000"/>
                <w:sz w:val="24"/>
              </w:rPr>
              <w:t>、</w:t>
            </w:r>
            <w:r w:rsidRPr="00E02259">
              <w:rPr>
                <w:rFonts w:ascii="宋体" w:hAnsi="宋体" w:cs="宋体" w:hint="eastAsia"/>
                <w:color w:val="000000"/>
                <w:sz w:val="24"/>
              </w:rPr>
              <w:t>1</w:t>
            </w:r>
            <w:r w:rsidRPr="00E02259">
              <w:rPr>
                <w:rFonts w:ascii="宋体" w:hAnsi="宋体" w:cs="宋体" w:hint="eastAsia"/>
                <w:color w:val="000000"/>
                <w:sz w:val="24"/>
              </w:rPr>
              <w:t>门课程的工作页开发</w:t>
            </w:r>
          </w:p>
          <w:p w:rsidR="00CA1D38" w:rsidRPr="0095520C" w:rsidRDefault="00CA1D38" w:rsidP="00CC3A20">
            <w:pPr>
              <w:rPr>
                <w:rFonts w:ascii="宋体" w:hAnsi="宋体" w:cs="宋体"/>
                <w:color w:val="000000"/>
                <w:sz w:val="24"/>
              </w:rPr>
            </w:pPr>
            <w:r w:rsidRPr="00E02259">
              <w:rPr>
                <w:rFonts w:ascii="宋体" w:hAnsi="宋体" w:cs="宋体" w:hint="eastAsia"/>
                <w:color w:val="000000"/>
                <w:sz w:val="24"/>
              </w:rPr>
              <w:t>5</w:t>
            </w:r>
            <w:r w:rsidRPr="00E02259">
              <w:rPr>
                <w:rFonts w:ascii="宋体" w:hAnsi="宋体" w:cs="宋体" w:hint="eastAsia"/>
                <w:color w:val="000000"/>
                <w:sz w:val="24"/>
              </w:rPr>
              <w:t>、</w:t>
            </w:r>
            <w:r w:rsidRPr="00E02259">
              <w:rPr>
                <w:rFonts w:ascii="宋体" w:hAnsi="宋体" w:cs="宋体" w:hint="eastAsia"/>
                <w:color w:val="000000"/>
                <w:sz w:val="24"/>
              </w:rPr>
              <w:t>4</w:t>
            </w:r>
            <w:r w:rsidRPr="00E02259">
              <w:rPr>
                <w:rFonts w:ascii="宋体" w:hAnsi="宋体" w:cs="宋体" w:hint="eastAsia"/>
                <w:color w:val="000000"/>
                <w:sz w:val="24"/>
              </w:rPr>
              <w:t>个企业典型工作案例的征集。</w:t>
            </w:r>
          </w:p>
        </w:tc>
        <w:tc>
          <w:tcPr>
            <w:tcW w:w="1418" w:type="dxa"/>
            <w:tcBorders>
              <w:top w:val="single" w:sz="4" w:space="0" w:color="auto"/>
              <w:left w:val="nil"/>
              <w:right w:val="single" w:sz="4" w:space="0" w:color="auto"/>
            </w:tcBorders>
            <w:shd w:val="clear" w:color="auto" w:fill="auto"/>
            <w:noWrap/>
            <w:vAlign w:val="center"/>
          </w:tcPr>
          <w:p w:rsidR="00CA1D38" w:rsidRPr="00E02259" w:rsidRDefault="00CA1D38" w:rsidP="00CC3A20">
            <w:pPr>
              <w:jc w:val="center"/>
              <w:rPr>
                <w:rFonts w:ascii="宋体" w:hAnsi="宋体" w:cs="宋体"/>
                <w:color w:val="000000"/>
                <w:sz w:val="24"/>
              </w:rPr>
            </w:pPr>
            <w:r w:rsidRPr="00E02259">
              <w:rPr>
                <w:rFonts w:ascii="宋体" w:hAnsi="宋体" w:cs="宋体" w:hint="eastAsia"/>
                <w:color w:val="000000"/>
                <w:sz w:val="24"/>
              </w:rPr>
              <w:t>1</w:t>
            </w:r>
            <w:r w:rsidRPr="00E02259">
              <w:rPr>
                <w:rFonts w:ascii="宋体" w:hAnsi="宋体" w:cs="宋体" w:hint="eastAsia"/>
                <w:color w:val="000000"/>
                <w:sz w:val="24"/>
              </w:rPr>
              <w:t>、完成</w:t>
            </w:r>
            <w:r>
              <w:rPr>
                <w:rFonts w:ascii="宋体" w:hAnsi="宋体" w:cs="宋体" w:hint="eastAsia"/>
                <w:color w:val="000000"/>
                <w:sz w:val="24"/>
              </w:rPr>
              <w:t>旅游专业</w:t>
            </w:r>
            <w:r w:rsidRPr="00E02259">
              <w:rPr>
                <w:rFonts w:ascii="宋体" w:hAnsi="宋体" w:cs="宋体" w:hint="eastAsia"/>
                <w:color w:val="000000"/>
                <w:sz w:val="24"/>
              </w:rPr>
              <w:t>人才培养方案一套</w:t>
            </w:r>
          </w:p>
          <w:p w:rsidR="00CA1D38" w:rsidRPr="00E02259" w:rsidRDefault="00CA1D38" w:rsidP="00CC3A20">
            <w:pPr>
              <w:jc w:val="center"/>
              <w:rPr>
                <w:rFonts w:ascii="宋体" w:hAnsi="宋体" w:cs="宋体"/>
                <w:color w:val="000000"/>
                <w:sz w:val="24"/>
              </w:rPr>
            </w:pPr>
            <w:r w:rsidRPr="00E02259">
              <w:rPr>
                <w:rFonts w:ascii="宋体" w:hAnsi="宋体" w:cs="宋体" w:hint="eastAsia"/>
                <w:color w:val="000000"/>
                <w:sz w:val="24"/>
              </w:rPr>
              <w:t>2</w:t>
            </w:r>
            <w:r w:rsidRPr="00E02259">
              <w:rPr>
                <w:rFonts w:ascii="宋体" w:hAnsi="宋体" w:cs="宋体" w:hint="eastAsia"/>
                <w:color w:val="000000"/>
                <w:sz w:val="24"/>
              </w:rPr>
              <w:t>、完成课程标准开发</w:t>
            </w:r>
            <w:r w:rsidRPr="00E02259">
              <w:rPr>
                <w:rFonts w:ascii="宋体" w:hAnsi="宋体" w:cs="宋体" w:hint="eastAsia"/>
                <w:color w:val="000000"/>
                <w:sz w:val="24"/>
              </w:rPr>
              <w:t>2</w:t>
            </w:r>
            <w:r w:rsidRPr="00E02259">
              <w:rPr>
                <w:rFonts w:ascii="宋体" w:hAnsi="宋体" w:cs="宋体" w:hint="eastAsia"/>
                <w:color w:val="000000"/>
                <w:sz w:val="24"/>
              </w:rPr>
              <w:t>门次</w:t>
            </w:r>
          </w:p>
          <w:p w:rsidR="00CA1D38" w:rsidRPr="00E02259" w:rsidRDefault="00CA1D38" w:rsidP="00CC3A20">
            <w:pPr>
              <w:jc w:val="center"/>
              <w:rPr>
                <w:rFonts w:ascii="宋体" w:hAnsi="宋体" w:cs="宋体"/>
                <w:color w:val="000000"/>
                <w:sz w:val="24"/>
              </w:rPr>
            </w:pPr>
            <w:r w:rsidRPr="00E02259">
              <w:rPr>
                <w:rFonts w:ascii="宋体" w:hAnsi="宋体" w:cs="宋体" w:hint="eastAsia"/>
                <w:color w:val="000000"/>
                <w:sz w:val="24"/>
              </w:rPr>
              <w:t>3</w:t>
            </w:r>
            <w:r w:rsidRPr="00E02259">
              <w:rPr>
                <w:rFonts w:ascii="宋体" w:hAnsi="宋体" w:cs="宋体" w:hint="eastAsia"/>
                <w:color w:val="000000"/>
                <w:sz w:val="24"/>
              </w:rPr>
              <w:t>、完成教学活动策划表</w:t>
            </w:r>
            <w:r w:rsidRPr="00E02259">
              <w:rPr>
                <w:rFonts w:ascii="宋体" w:hAnsi="宋体" w:cs="宋体" w:hint="eastAsia"/>
                <w:color w:val="000000"/>
                <w:sz w:val="24"/>
              </w:rPr>
              <w:t>2</w:t>
            </w:r>
            <w:r w:rsidRPr="00E02259">
              <w:rPr>
                <w:rFonts w:ascii="宋体" w:hAnsi="宋体" w:cs="宋体" w:hint="eastAsia"/>
                <w:color w:val="000000"/>
                <w:sz w:val="24"/>
              </w:rPr>
              <w:t>门次</w:t>
            </w:r>
          </w:p>
          <w:p w:rsidR="00CA1D38" w:rsidRPr="00E02259" w:rsidRDefault="00CA1D38" w:rsidP="00CC3A20">
            <w:pPr>
              <w:jc w:val="center"/>
              <w:rPr>
                <w:rFonts w:ascii="宋体" w:hAnsi="宋体" w:cs="宋体"/>
                <w:color w:val="000000"/>
                <w:sz w:val="24"/>
              </w:rPr>
            </w:pPr>
            <w:r w:rsidRPr="00E02259">
              <w:rPr>
                <w:rFonts w:ascii="宋体" w:hAnsi="宋体" w:cs="宋体" w:hint="eastAsia"/>
                <w:color w:val="000000"/>
                <w:sz w:val="24"/>
              </w:rPr>
              <w:t>4</w:t>
            </w:r>
            <w:r w:rsidRPr="00E02259">
              <w:rPr>
                <w:rFonts w:ascii="宋体" w:hAnsi="宋体" w:cs="宋体" w:hint="eastAsia"/>
                <w:color w:val="000000"/>
                <w:sz w:val="24"/>
              </w:rPr>
              <w:t>、完成</w:t>
            </w:r>
            <w:r w:rsidRPr="00E02259">
              <w:rPr>
                <w:rFonts w:ascii="宋体" w:hAnsi="宋体" w:cs="宋体" w:hint="eastAsia"/>
                <w:color w:val="000000"/>
                <w:sz w:val="24"/>
              </w:rPr>
              <w:t>1</w:t>
            </w:r>
            <w:r w:rsidRPr="00E02259">
              <w:rPr>
                <w:rFonts w:ascii="宋体" w:hAnsi="宋体" w:cs="宋体" w:hint="eastAsia"/>
                <w:color w:val="000000"/>
                <w:sz w:val="24"/>
              </w:rPr>
              <w:t>门课程工作页开发和评审</w:t>
            </w:r>
          </w:p>
          <w:p w:rsidR="00CA1D38" w:rsidRPr="0095520C" w:rsidRDefault="00CA1D38" w:rsidP="00CC3A20">
            <w:pPr>
              <w:jc w:val="center"/>
              <w:rPr>
                <w:rFonts w:ascii="宋体" w:hAnsi="宋体" w:cs="宋体"/>
                <w:color w:val="000000"/>
                <w:sz w:val="24"/>
              </w:rPr>
            </w:pPr>
            <w:r w:rsidRPr="00E02259">
              <w:rPr>
                <w:rFonts w:ascii="宋体" w:hAnsi="宋体" w:cs="宋体" w:hint="eastAsia"/>
                <w:color w:val="000000"/>
                <w:sz w:val="24"/>
              </w:rPr>
              <w:t>5</w:t>
            </w:r>
            <w:r w:rsidRPr="00E02259">
              <w:rPr>
                <w:rFonts w:ascii="宋体" w:hAnsi="宋体" w:cs="宋体" w:hint="eastAsia"/>
                <w:color w:val="000000"/>
                <w:sz w:val="24"/>
              </w:rPr>
              <w:t>、完成</w:t>
            </w:r>
            <w:r w:rsidRPr="00E02259">
              <w:rPr>
                <w:rFonts w:ascii="宋体" w:hAnsi="宋体" w:cs="宋体" w:hint="eastAsia"/>
                <w:color w:val="000000"/>
                <w:sz w:val="24"/>
              </w:rPr>
              <w:t>4</w:t>
            </w:r>
            <w:r w:rsidRPr="00E02259">
              <w:rPr>
                <w:rFonts w:ascii="宋体" w:hAnsi="宋体" w:cs="宋体" w:hint="eastAsia"/>
                <w:color w:val="000000"/>
                <w:sz w:val="24"/>
              </w:rPr>
              <w:t>个企业典型工作案例开发。</w:t>
            </w:r>
            <w:r w:rsidRPr="0095520C">
              <w:rPr>
                <w:rFonts w:ascii="宋体" w:hAnsi="宋体" w:cs="宋体" w:hint="eastAsia"/>
                <w:color w:val="000000"/>
                <w:sz w:val="24"/>
              </w:rPr>
              <w:t xml:space="preserve">　</w:t>
            </w:r>
          </w:p>
        </w:tc>
        <w:tc>
          <w:tcPr>
            <w:tcW w:w="1559" w:type="dxa"/>
            <w:gridSpan w:val="2"/>
            <w:tcBorders>
              <w:top w:val="single" w:sz="4" w:space="0" w:color="auto"/>
              <w:left w:val="nil"/>
              <w:right w:val="single" w:sz="4" w:space="0" w:color="auto"/>
            </w:tcBorders>
            <w:shd w:val="clear" w:color="auto" w:fill="auto"/>
            <w:noWrap/>
            <w:vAlign w:val="center"/>
          </w:tcPr>
          <w:p w:rsidR="00CA1D38" w:rsidRPr="00E02259" w:rsidRDefault="00CA1D38" w:rsidP="00CC3A20">
            <w:pPr>
              <w:jc w:val="center"/>
              <w:rPr>
                <w:rFonts w:ascii="宋体" w:hAnsi="宋体" w:cs="宋体"/>
                <w:color w:val="000000"/>
                <w:sz w:val="24"/>
              </w:rPr>
            </w:pPr>
            <w:r w:rsidRPr="00E02259">
              <w:rPr>
                <w:rFonts w:ascii="宋体" w:hAnsi="宋体" w:cs="宋体" w:hint="eastAsia"/>
                <w:color w:val="000000"/>
                <w:sz w:val="24"/>
              </w:rPr>
              <w:t>1</w:t>
            </w:r>
            <w:r w:rsidRPr="00E02259">
              <w:rPr>
                <w:rFonts w:ascii="宋体" w:hAnsi="宋体" w:cs="宋体" w:hint="eastAsia"/>
                <w:color w:val="000000"/>
                <w:sz w:val="24"/>
              </w:rPr>
              <w:t>、完成</w:t>
            </w:r>
            <w:r>
              <w:rPr>
                <w:rFonts w:ascii="宋体" w:hAnsi="宋体" w:cs="宋体" w:hint="eastAsia"/>
                <w:color w:val="000000"/>
                <w:sz w:val="24"/>
              </w:rPr>
              <w:t>旅游专业</w:t>
            </w:r>
            <w:r w:rsidRPr="00E02259">
              <w:rPr>
                <w:rFonts w:ascii="宋体" w:hAnsi="宋体" w:cs="宋体" w:hint="eastAsia"/>
                <w:color w:val="000000"/>
                <w:sz w:val="24"/>
              </w:rPr>
              <w:t>人才培养方案一套</w:t>
            </w:r>
          </w:p>
          <w:p w:rsidR="00CA1D38" w:rsidRPr="00E02259" w:rsidRDefault="00CA1D38" w:rsidP="00CC3A20">
            <w:pPr>
              <w:jc w:val="center"/>
              <w:rPr>
                <w:rFonts w:ascii="宋体" w:hAnsi="宋体" w:cs="宋体"/>
                <w:color w:val="000000"/>
                <w:sz w:val="24"/>
              </w:rPr>
            </w:pPr>
            <w:r w:rsidRPr="00E02259">
              <w:rPr>
                <w:rFonts w:ascii="宋体" w:hAnsi="宋体" w:cs="宋体" w:hint="eastAsia"/>
                <w:color w:val="000000"/>
                <w:sz w:val="24"/>
              </w:rPr>
              <w:t>2</w:t>
            </w:r>
            <w:r w:rsidRPr="00E02259">
              <w:rPr>
                <w:rFonts w:ascii="宋体" w:hAnsi="宋体" w:cs="宋体" w:hint="eastAsia"/>
                <w:color w:val="000000"/>
                <w:sz w:val="24"/>
              </w:rPr>
              <w:t>、完成课程标准开发</w:t>
            </w:r>
            <w:r w:rsidRPr="00E02259">
              <w:rPr>
                <w:rFonts w:ascii="宋体" w:hAnsi="宋体" w:cs="宋体" w:hint="eastAsia"/>
                <w:color w:val="000000"/>
                <w:sz w:val="24"/>
              </w:rPr>
              <w:t>2</w:t>
            </w:r>
            <w:r w:rsidRPr="00E02259">
              <w:rPr>
                <w:rFonts w:ascii="宋体" w:hAnsi="宋体" w:cs="宋体" w:hint="eastAsia"/>
                <w:color w:val="000000"/>
                <w:sz w:val="24"/>
              </w:rPr>
              <w:t>门次</w:t>
            </w:r>
          </w:p>
          <w:p w:rsidR="00CA1D38" w:rsidRPr="00E02259" w:rsidRDefault="00CA1D38" w:rsidP="00CC3A20">
            <w:pPr>
              <w:jc w:val="center"/>
              <w:rPr>
                <w:rFonts w:ascii="宋体" w:hAnsi="宋体" w:cs="宋体"/>
                <w:color w:val="000000"/>
                <w:sz w:val="24"/>
              </w:rPr>
            </w:pPr>
            <w:r w:rsidRPr="00E02259">
              <w:rPr>
                <w:rFonts w:ascii="宋体" w:hAnsi="宋体" w:cs="宋体" w:hint="eastAsia"/>
                <w:color w:val="000000"/>
                <w:sz w:val="24"/>
              </w:rPr>
              <w:t>3</w:t>
            </w:r>
            <w:r w:rsidRPr="00E02259">
              <w:rPr>
                <w:rFonts w:ascii="宋体" w:hAnsi="宋体" w:cs="宋体" w:hint="eastAsia"/>
                <w:color w:val="000000"/>
                <w:sz w:val="24"/>
              </w:rPr>
              <w:t>、完成教学活动策划表</w:t>
            </w:r>
            <w:r w:rsidRPr="00E02259">
              <w:rPr>
                <w:rFonts w:ascii="宋体" w:hAnsi="宋体" w:cs="宋体" w:hint="eastAsia"/>
                <w:color w:val="000000"/>
                <w:sz w:val="24"/>
              </w:rPr>
              <w:t>2</w:t>
            </w:r>
            <w:r w:rsidRPr="00E02259">
              <w:rPr>
                <w:rFonts w:ascii="宋体" w:hAnsi="宋体" w:cs="宋体" w:hint="eastAsia"/>
                <w:color w:val="000000"/>
                <w:sz w:val="24"/>
              </w:rPr>
              <w:t>门次</w:t>
            </w:r>
          </w:p>
          <w:p w:rsidR="00CA1D38" w:rsidRPr="00E02259" w:rsidRDefault="00CA1D38" w:rsidP="00CC3A20">
            <w:pPr>
              <w:jc w:val="center"/>
              <w:rPr>
                <w:rFonts w:ascii="宋体" w:hAnsi="宋体" w:cs="宋体"/>
                <w:color w:val="000000"/>
                <w:sz w:val="24"/>
              </w:rPr>
            </w:pPr>
            <w:r w:rsidRPr="00E02259">
              <w:rPr>
                <w:rFonts w:ascii="宋体" w:hAnsi="宋体" w:cs="宋体" w:hint="eastAsia"/>
                <w:color w:val="000000"/>
                <w:sz w:val="24"/>
              </w:rPr>
              <w:t>4</w:t>
            </w:r>
            <w:r w:rsidRPr="00E02259">
              <w:rPr>
                <w:rFonts w:ascii="宋体" w:hAnsi="宋体" w:cs="宋体" w:hint="eastAsia"/>
                <w:color w:val="000000"/>
                <w:sz w:val="24"/>
              </w:rPr>
              <w:t>、完成</w:t>
            </w:r>
            <w:r>
              <w:rPr>
                <w:rFonts w:ascii="宋体" w:hAnsi="宋体" w:cs="宋体" w:hint="eastAsia"/>
                <w:color w:val="000000"/>
                <w:sz w:val="24"/>
              </w:rPr>
              <w:t>1</w:t>
            </w:r>
            <w:r w:rsidRPr="00E02259">
              <w:rPr>
                <w:rFonts w:ascii="宋体" w:hAnsi="宋体" w:cs="宋体" w:hint="eastAsia"/>
                <w:color w:val="000000"/>
                <w:sz w:val="24"/>
              </w:rPr>
              <w:t>门课程工作页开发和评审</w:t>
            </w:r>
          </w:p>
          <w:p w:rsidR="00CA1D38" w:rsidRPr="0095520C" w:rsidRDefault="00CA1D38" w:rsidP="00CC3A20">
            <w:pPr>
              <w:jc w:val="center"/>
              <w:rPr>
                <w:rFonts w:ascii="宋体" w:hAnsi="宋体" w:cs="宋体"/>
                <w:color w:val="000000"/>
                <w:sz w:val="24"/>
              </w:rPr>
            </w:pPr>
            <w:r w:rsidRPr="00E02259">
              <w:rPr>
                <w:rFonts w:ascii="宋体" w:hAnsi="宋体" w:cs="宋体" w:hint="eastAsia"/>
                <w:color w:val="000000"/>
                <w:sz w:val="24"/>
              </w:rPr>
              <w:t>5</w:t>
            </w:r>
            <w:r w:rsidRPr="00E02259">
              <w:rPr>
                <w:rFonts w:ascii="宋体" w:hAnsi="宋体" w:cs="宋体" w:hint="eastAsia"/>
                <w:color w:val="000000"/>
                <w:sz w:val="24"/>
              </w:rPr>
              <w:t>、完成</w:t>
            </w:r>
            <w:r w:rsidRPr="00E02259">
              <w:rPr>
                <w:rFonts w:ascii="宋体" w:hAnsi="宋体" w:cs="宋体" w:hint="eastAsia"/>
                <w:color w:val="000000"/>
                <w:sz w:val="24"/>
              </w:rPr>
              <w:t>4</w:t>
            </w:r>
            <w:r w:rsidRPr="00E02259">
              <w:rPr>
                <w:rFonts w:ascii="宋体" w:hAnsi="宋体" w:cs="宋体" w:hint="eastAsia"/>
                <w:color w:val="000000"/>
                <w:sz w:val="24"/>
              </w:rPr>
              <w:t>个企业典型工作案例开发。</w:t>
            </w:r>
          </w:p>
        </w:tc>
        <w:tc>
          <w:tcPr>
            <w:tcW w:w="8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A1D38" w:rsidRPr="0095520C" w:rsidRDefault="00CA1D38" w:rsidP="00CC3A20">
            <w:pPr>
              <w:jc w:val="center"/>
              <w:rPr>
                <w:rFonts w:ascii="宋体" w:hAnsi="宋体" w:cs="宋体"/>
                <w:color w:val="000000"/>
                <w:sz w:val="24"/>
              </w:rPr>
            </w:pPr>
            <w:r>
              <w:rPr>
                <w:rFonts w:ascii="宋体" w:hAnsi="宋体" w:cs="宋体" w:hint="eastAsia"/>
                <w:color w:val="000000"/>
                <w:sz w:val="24"/>
              </w:rPr>
              <w:t>20</w:t>
            </w:r>
          </w:p>
        </w:tc>
        <w:tc>
          <w:tcPr>
            <w:tcW w:w="850" w:type="dxa"/>
            <w:gridSpan w:val="3"/>
            <w:tcBorders>
              <w:top w:val="single" w:sz="4" w:space="0" w:color="auto"/>
              <w:left w:val="nil"/>
              <w:bottom w:val="single" w:sz="4" w:space="0" w:color="auto"/>
              <w:right w:val="single" w:sz="4" w:space="0" w:color="auto"/>
            </w:tcBorders>
            <w:shd w:val="clear" w:color="auto" w:fill="auto"/>
            <w:noWrap/>
            <w:vAlign w:val="center"/>
          </w:tcPr>
          <w:p w:rsidR="00CA1D38" w:rsidRPr="0095520C" w:rsidRDefault="00CA1D38" w:rsidP="00CC3A20">
            <w:pPr>
              <w:jc w:val="center"/>
              <w:rPr>
                <w:rFonts w:ascii="宋体" w:hAnsi="宋体" w:cs="宋体"/>
                <w:color w:val="000000"/>
                <w:sz w:val="24"/>
              </w:rPr>
            </w:pPr>
            <w:r>
              <w:rPr>
                <w:rFonts w:ascii="宋体" w:hAnsi="宋体" w:cs="宋体" w:hint="eastAsia"/>
                <w:color w:val="000000"/>
                <w:sz w:val="24"/>
              </w:rPr>
              <w:t>20</w:t>
            </w:r>
          </w:p>
        </w:tc>
        <w:tc>
          <w:tcPr>
            <w:tcW w:w="5954" w:type="dxa"/>
            <w:gridSpan w:val="2"/>
            <w:tcBorders>
              <w:top w:val="single" w:sz="4" w:space="0" w:color="auto"/>
              <w:left w:val="nil"/>
              <w:bottom w:val="single" w:sz="4" w:space="0" w:color="auto"/>
              <w:right w:val="single" w:sz="4" w:space="0" w:color="auto"/>
            </w:tcBorders>
            <w:shd w:val="clear" w:color="auto" w:fill="auto"/>
            <w:vAlign w:val="center"/>
          </w:tcPr>
          <w:p w:rsidR="00CA1D38" w:rsidRPr="0095520C" w:rsidRDefault="00CA1D38" w:rsidP="00CC3A20">
            <w:pPr>
              <w:jc w:val="center"/>
              <w:rPr>
                <w:rFonts w:ascii="宋体" w:hAnsi="宋体" w:cs="宋体"/>
                <w:color w:val="000000"/>
                <w:sz w:val="24"/>
              </w:rPr>
            </w:pPr>
          </w:p>
        </w:tc>
      </w:tr>
      <w:tr w:rsidR="00CA1D38" w:rsidRPr="0095520C" w:rsidTr="00CC3A20">
        <w:trPr>
          <w:gridAfter w:val="1"/>
          <w:wAfter w:w="2883" w:type="dxa"/>
          <w:trHeight w:val="413"/>
        </w:trPr>
        <w:tc>
          <w:tcPr>
            <w:tcW w:w="710" w:type="dxa"/>
            <w:vMerge/>
            <w:tcBorders>
              <w:top w:val="single" w:sz="4" w:space="0" w:color="auto"/>
              <w:left w:val="single" w:sz="4" w:space="0" w:color="auto"/>
              <w:bottom w:val="single" w:sz="4" w:space="0" w:color="auto"/>
              <w:right w:val="single" w:sz="4" w:space="0" w:color="auto"/>
            </w:tcBorders>
            <w:vAlign w:val="center"/>
          </w:tcPr>
          <w:p w:rsidR="00CA1D38" w:rsidRPr="0095520C" w:rsidRDefault="00CA1D38" w:rsidP="00CC3A20">
            <w:pPr>
              <w:rPr>
                <w:rFonts w:ascii="宋体" w:hAnsi="宋体" w:cs="宋体"/>
                <w:color w:val="000000"/>
                <w:sz w:val="24"/>
              </w:rPr>
            </w:pPr>
          </w:p>
        </w:tc>
        <w:tc>
          <w:tcPr>
            <w:tcW w:w="674" w:type="dxa"/>
            <w:gridSpan w:val="2"/>
            <w:vMerge/>
            <w:tcBorders>
              <w:top w:val="single" w:sz="4" w:space="0" w:color="auto"/>
              <w:left w:val="single" w:sz="4" w:space="0" w:color="auto"/>
              <w:bottom w:val="single" w:sz="4" w:space="0" w:color="auto"/>
              <w:right w:val="single" w:sz="4" w:space="0" w:color="auto"/>
            </w:tcBorders>
            <w:vAlign w:val="center"/>
          </w:tcPr>
          <w:p w:rsidR="00CA1D38" w:rsidRPr="0095520C" w:rsidRDefault="00CA1D38" w:rsidP="00CC3A20">
            <w:pPr>
              <w:rPr>
                <w:rFonts w:ascii="宋体" w:hAnsi="宋体" w:cs="宋体"/>
                <w:sz w:val="24"/>
              </w:rPr>
            </w:pPr>
          </w:p>
        </w:tc>
        <w:tc>
          <w:tcPr>
            <w:tcW w:w="4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D38" w:rsidRPr="0095520C" w:rsidRDefault="00CA1D38" w:rsidP="00CC3A20">
            <w:pPr>
              <w:jc w:val="center"/>
              <w:rPr>
                <w:rFonts w:ascii="宋体" w:hAnsi="宋体" w:cs="宋体"/>
                <w:sz w:val="24"/>
              </w:rPr>
            </w:pPr>
            <w:r w:rsidRPr="0095520C">
              <w:rPr>
                <w:rFonts w:ascii="宋体" w:hAnsi="宋体" w:cs="宋体" w:hint="eastAsia"/>
                <w:sz w:val="24"/>
              </w:rPr>
              <w:t>质量</w:t>
            </w:r>
            <w:r w:rsidRPr="0095520C">
              <w:rPr>
                <w:rFonts w:ascii="宋体" w:hAnsi="宋体" w:cs="宋体" w:hint="eastAsia"/>
                <w:sz w:val="24"/>
              </w:rPr>
              <w:lastRenderedPageBreak/>
              <w:t>指标</w:t>
            </w:r>
          </w:p>
        </w:tc>
        <w:tc>
          <w:tcPr>
            <w:tcW w:w="2268"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CA1D38" w:rsidRDefault="00CA1D38" w:rsidP="00CC3A20">
            <w:pPr>
              <w:rPr>
                <w:rFonts w:ascii="宋体" w:hAnsi="宋体" w:cs="宋体"/>
                <w:color w:val="000000"/>
                <w:sz w:val="24"/>
              </w:rPr>
            </w:pPr>
            <w:r w:rsidRPr="0095520C">
              <w:rPr>
                <w:rFonts w:ascii="宋体" w:hAnsi="宋体" w:cs="宋体" w:hint="eastAsia"/>
                <w:color w:val="000000"/>
                <w:sz w:val="24"/>
              </w:rPr>
              <w:lastRenderedPageBreak/>
              <w:t xml:space="preserve">　</w:t>
            </w:r>
            <w:r w:rsidRPr="00E02259">
              <w:rPr>
                <w:rFonts w:ascii="宋体" w:hAnsi="宋体" w:cs="宋体" w:hint="eastAsia"/>
                <w:color w:val="000000"/>
                <w:sz w:val="24"/>
              </w:rPr>
              <w:t>1</w:t>
            </w:r>
            <w:r w:rsidRPr="00E02259">
              <w:rPr>
                <w:rFonts w:ascii="宋体" w:hAnsi="宋体" w:cs="宋体" w:hint="eastAsia"/>
                <w:color w:val="000000"/>
                <w:sz w:val="24"/>
              </w:rPr>
              <w:t>、完成</w:t>
            </w:r>
            <w:r>
              <w:rPr>
                <w:rFonts w:ascii="宋体" w:hAnsi="宋体" w:cs="宋体" w:hint="eastAsia"/>
                <w:color w:val="000000"/>
                <w:sz w:val="24"/>
              </w:rPr>
              <w:t>旅游专业</w:t>
            </w:r>
            <w:r w:rsidRPr="00E02259">
              <w:rPr>
                <w:rFonts w:ascii="宋体" w:hAnsi="宋体" w:cs="宋体" w:hint="eastAsia"/>
                <w:color w:val="000000"/>
                <w:sz w:val="24"/>
              </w:rPr>
              <w:t>人才培养方案的开</w:t>
            </w:r>
            <w:r w:rsidRPr="00E02259">
              <w:rPr>
                <w:rFonts w:ascii="宋体" w:hAnsi="宋体" w:cs="宋体" w:hint="eastAsia"/>
                <w:color w:val="000000"/>
                <w:sz w:val="24"/>
              </w:rPr>
              <w:lastRenderedPageBreak/>
              <w:t>发并通过评审。</w:t>
            </w:r>
          </w:p>
          <w:p w:rsidR="00CA1D38" w:rsidRDefault="00CA1D38" w:rsidP="00CC3A20">
            <w:pPr>
              <w:rPr>
                <w:rFonts w:ascii="宋体" w:hAnsi="宋体" w:cs="宋体"/>
                <w:color w:val="000000"/>
                <w:sz w:val="24"/>
              </w:rPr>
            </w:pPr>
            <w:r w:rsidRPr="00E02259">
              <w:rPr>
                <w:rFonts w:ascii="宋体" w:hAnsi="宋体" w:cs="宋体" w:hint="eastAsia"/>
                <w:color w:val="000000"/>
                <w:sz w:val="24"/>
              </w:rPr>
              <w:t>2</w:t>
            </w:r>
            <w:r w:rsidRPr="00E02259">
              <w:rPr>
                <w:rFonts w:ascii="宋体" w:hAnsi="宋体" w:cs="宋体" w:hint="eastAsia"/>
                <w:color w:val="000000"/>
                <w:sz w:val="24"/>
              </w:rPr>
              <w:t>、完成</w:t>
            </w:r>
            <w:r w:rsidRPr="00E02259">
              <w:rPr>
                <w:rFonts w:ascii="宋体" w:hAnsi="宋体" w:cs="宋体" w:hint="eastAsia"/>
                <w:color w:val="000000"/>
                <w:sz w:val="24"/>
              </w:rPr>
              <w:t>2</w:t>
            </w:r>
            <w:r>
              <w:rPr>
                <w:rFonts w:ascii="宋体" w:hAnsi="宋体" w:cs="宋体" w:hint="eastAsia"/>
                <w:color w:val="000000"/>
                <w:sz w:val="24"/>
              </w:rPr>
              <w:t>门课程课程标准</w:t>
            </w:r>
            <w:r w:rsidRPr="00E02259">
              <w:rPr>
                <w:rFonts w:ascii="宋体" w:hAnsi="宋体" w:cs="宋体" w:hint="eastAsia"/>
                <w:color w:val="000000"/>
                <w:sz w:val="24"/>
              </w:rPr>
              <w:t>开发并通过评审。</w:t>
            </w:r>
          </w:p>
          <w:p w:rsidR="00CA1D38" w:rsidRDefault="00CA1D38" w:rsidP="00CC3A20">
            <w:pPr>
              <w:rPr>
                <w:rFonts w:ascii="宋体" w:hAnsi="宋体" w:cs="宋体"/>
                <w:color w:val="000000"/>
                <w:sz w:val="24"/>
              </w:rPr>
            </w:pPr>
            <w:r w:rsidRPr="00E02259">
              <w:rPr>
                <w:rFonts w:ascii="宋体" w:hAnsi="宋体" w:cs="宋体" w:hint="eastAsia"/>
                <w:color w:val="000000"/>
                <w:sz w:val="24"/>
              </w:rPr>
              <w:t>3</w:t>
            </w:r>
            <w:r w:rsidRPr="00E02259">
              <w:rPr>
                <w:rFonts w:ascii="宋体" w:hAnsi="宋体" w:cs="宋体" w:hint="eastAsia"/>
                <w:color w:val="000000"/>
                <w:sz w:val="24"/>
              </w:rPr>
              <w:t>、完成</w:t>
            </w:r>
            <w:r w:rsidRPr="00E02259">
              <w:rPr>
                <w:rFonts w:ascii="宋体" w:hAnsi="宋体" w:cs="宋体" w:hint="eastAsia"/>
                <w:color w:val="000000"/>
                <w:sz w:val="24"/>
              </w:rPr>
              <w:t>2</w:t>
            </w:r>
            <w:r w:rsidRPr="00E02259">
              <w:rPr>
                <w:rFonts w:ascii="宋体" w:hAnsi="宋体" w:cs="宋体" w:hint="eastAsia"/>
                <w:color w:val="000000"/>
                <w:sz w:val="24"/>
              </w:rPr>
              <w:t>门课程的教学活动策划</w:t>
            </w:r>
            <w:r>
              <w:rPr>
                <w:rFonts w:ascii="宋体" w:hAnsi="宋体" w:cs="宋体" w:hint="eastAsia"/>
                <w:color w:val="000000"/>
                <w:sz w:val="24"/>
              </w:rPr>
              <w:t>表和评审</w:t>
            </w:r>
            <w:r w:rsidRPr="00E02259">
              <w:rPr>
                <w:rFonts w:ascii="宋体" w:hAnsi="宋体" w:cs="宋体" w:hint="eastAsia"/>
                <w:color w:val="000000"/>
                <w:sz w:val="24"/>
              </w:rPr>
              <w:t>。</w:t>
            </w:r>
          </w:p>
          <w:p w:rsidR="00CA1D38" w:rsidRDefault="00CA1D38" w:rsidP="00CC3A20">
            <w:pPr>
              <w:rPr>
                <w:rFonts w:ascii="宋体" w:hAnsi="宋体" w:cs="宋体"/>
                <w:color w:val="000000"/>
                <w:sz w:val="24"/>
              </w:rPr>
            </w:pPr>
            <w:r w:rsidRPr="00E02259">
              <w:rPr>
                <w:rFonts w:ascii="宋体" w:hAnsi="宋体" w:cs="宋体" w:hint="eastAsia"/>
                <w:color w:val="000000"/>
                <w:sz w:val="24"/>
              </w:rPr>
              <w:t>4</w:t>
            </w:r>
            <w:r w:rsidRPr="00E02259">
              <w:rPr>
                <w:rFonts w:ascii="宋体" w:hAnsi="宋体" w:cs="宋体" w:hint="eastAsia"/>
                <w:color w:val="000000"/>
                <w:sz w:val="24"/>
              </w:rPr>
              <w:t>、完成</w:t>
            </w:r>
            <w:r w:rsidRPr="00E02259">
              <w:rPr>
                <w:rFonts w:ascii="宋体" w:hAnsi="宋体" w:cs="宋体" w:hint="eastAsia"/>
                <w:color w:val="000000"/>
                <w:sz w:val="24"/>
              </w:rPr>
              <w:t>1</w:t>
            </w:r>
            <w:r w:rsidRPr="00E02259">
              <w:rPr>
                <w:rFonts w:ascii="宋体" w:hAnsi="宋体" w:cs="宋体" w:hint="eastAsia"/>
                <w:color w:val="000000"/>
                <w:sz w:val="24"/>
              </w:rPr>
              <w:t>门课程的工作页开发并通过评审。</w:t>
            </w:r>
          </w:p>
          <w:p w:rsidR="00CA1D38" w:rsidRPr="0095520C" w:rsidRDefault="00CA1D38" w:rsidP="00CC3A20">
            <w:pPr>
              <w:rPr>
                <w:rFonts w:ascii="宋体" w:hAnsi="宋体" w:cs="宋体"/>
                <w:color w:val="000000"/>
                <w:sz w:val="24"/>
              </w:rPr>
            </w:pPr>
            <w:r w:rsidRPr="00E02259">
              <w:rPr>
                <w:rFonts w:ascii="宋体" w:hAnsi="宋体" w:cs="宋体" w:hint="eastAsia"/>
                <w:color w:val="000000"/>
                <w:sz w:val="24"/>
              </w:rPr>
              <w:t>5</w:t>
            </w:r>
            <w:r w:rsidRPr="00E02259">
              <w:rPr>
                <w:rFonts w:ascii="宋体" w:hAnsi="宋体" w:cs="宋体" w:hint="eastAsia"/>
                <w:color w:val="000000"/>
                <w:sz w:val="24"/>
              </w:rPr>
              <w:t>、完成</w:t>
            </w:r>
            <w:r w:rsidRPr="00E02259">
              <w:rPr>
                <w:rFonts w:ascii="宋体" w:hAnsi="宋体" w:cs="宋体" w:hint="eastAsia"/>
                <w:color w:val="000000"/>
                <w:sz w:val="24"/>
              </w:rPr>
              <w:t>4</w:t>
            </w:r>
            <w:r>
              <w:rPr>
                <w:rFonts w:ascii="宋体" w:hAnsi="宋体" w:cs="宋体" w:hint="eastAsia"/>
                <w:color w:val="000000"/>
                <w:sz w:val="24"/>
              </w:rPr>
              <w:t>个企业典型工作案例征</w:t>
            </w:r>
            <w:r w:rsidRPr="00E02259">
              <w:rPr>
                <w:rFonts w:ascii="宋体" w:hAnsi="宋体" w:cs="宋体" w:hint="eastAsia"/>
                <w:color w:val="000000"/>
                <w:sz w:val="24"/>
              </w:rPr>
              <w:t>集。</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1D38" w:rsidRDefault="00CA1D38" w:rsidP="00CC3A20">
            <w:pPr>
              <w:rPr>
                <w:rFonts w:ascii="宋体" w:hAnsi="宋体" w:cs="宋体"/>
                <w:color w:val="000000"/>
                <w:sz w:val="24"/>
              </w:rPr>
            </w:pPr>
            <w:r w:rsidRPr="0095520C">
              <w:rPr>
                <w:rFonts w:ascii="宋体" w:hAnsi="宋体" w:cs="宋体" w:hint="eastAsia"/>
                <w:color w:val="000000"/>
                <w:sz w:val="24"/>
              </w:rPr>
              <w:lastRenderedPageBreak/>
              <w:t xml:space="preserve">　</w:t>
            </w:r>
            <w:r w:rsidRPr="00E02259">
              <w:rPr>
                <w:rFonts w:ascii="宋体" w:hAnsi="宋体" w:cs="宋体" w:hint="eastAsia"/>
                <w:color w:val="000000"/>
                <w:sz w:val="24"/>
              </w:rPr>
              <w:t>1</w:t>
            </w:r>
            <w:r w:rsidRPr="00E02259">
              <w:rPr>
                <w:rFonts w:ascii="宋体" w:hAnsi="宋体" w:cs="宋体" w:hint="eastAsia"/>
                <w:color w:val="000000"/>
                <w:sz w:val="24"/>
              </w:rPr>
              <w:t>、完成</w:t>
            </w:r>
            <w:r>
              <w:rPr>
                <w:rFonts w:ascii="宋体" w:hAnsi="宋体" w:cs="宋体" w:hint="eastAsia"/>
                <w:color w:val="000000"/>
                <w:sz w:val="24"/>
              </w:rPr>
              <w:t>旅游专业</w:t>
            </w:r>
            <w:r w:rsidRPr="00E02259">
              <w:rPr>
                <w:rFonts w:ascii="宋体" w:hAnsi="宋体" w:cs="宋体" w:hint="eastAsia"/>
                <w:color w:val="000000"/>
                <w:sz w:val="24"/>
              </w:rPr>
              <w:t>人</w:t>
            </w:r>
            <w:r w:rsidRPr="00E02259">
              <w:rPr>
                <w:rFonts w:ascii="宋体" w:hAnsi="宋体" w:cs="宋体" w:hint="eastAsia"/>
                <w:color w:val="000000"/>
                <w:sz w:val="24"/>
              </w:rPr>
              <w:lastRenderedPageBreak/>
              <w:t>才培养方案的开发并通过评审。</w:t>
            </w:r>
          </w:p>
          <w:p w:rsidR="00CA1D38" w:rsidRDefault="00CA1D38" w:rsidP="00CC3A20">
            <w:pPr>
              <w:rPr>
                <w:rFonts w:ascii="宋体" w:hAnsi="宋体" w:cs="宋体"/>
                <w:color w:val="000000"/>
                <w:sz w:val="24"/>
              </w:rPr>
            </w:pPr>
            <w:r w:rsidRPr="00E02259">
              <w:rPr>
                <w:rFonts w:ascii="宋体" w:hAnsi="宋体" w:cs="宋体" w:hint="eastAsia"/>
                <w:color w:val="000000"/>
                <w:sz w:val="24"/>
              </w:rPr>
              <w:t>2</w:t>
            </w:r>
            <w:r w:rsidRPr="00E02259">
              <w:rPr>
                <w:rFonts w:ascii="宋体" w:hAnsi="宋体" w:cs="宋体" w:hint="eastAsia"/>
                <w:color w:val="000000"/>
                <w:sz w:val="24"/>
              </w:rPr>
              <w:t>、完成</w:t>
            </w:r>
            <w:r w:rsidRPr="00E02259">
              <w:rPr>
                <w:rFonts w:ascii="宋体" w:hAnsi="宋体" w:cs="宋体" w:hint="eastAsia"/>
                <w:color w:val="000000"/>
                <w:sz w:val="24"/>
              </w:rPr>
              <w:t>2</w:t>
            </w:r>
            <w:r>
              <w:rPr>
                <w:rFonts w:ascii="宋体" w:hAnsi="宋体" w:cs="宋体" w:hint="eastAsia"/>
                <w:color w:val="000000"/>
                <w:sz w:val="24"/>
              </w:rPr>
              <w:t>门课程课程标准</w:t>
            </w:r>
            <w:r w:rsidRPr="00E02259">
              <w:rPr>
                <w:rFonts w:ascii="宋体" w:hAnsi="宋体" w:cs="宋体" w:hint="eastAsia"/>
                <w:color w:val="000000"/>
                <w:sz w:val="24"/>
              </w:rPr>
              <w:t>开发并通过评审。</w:t>
            </w:r>
          </w:p>
          <w:p w:rsidR="00CA1D38" w:rsidRDefault="00CA1D38" w:rsidP="00CC3A20">
            <w:pPr>
              <w:rPr>
                <w:rFonts w:ascii="宋体" w:hAnsi="宋体" w:cs="宋体"/>
                <w:color w:val="000000"/>
                <w:sz w:val="24"/>
              </w:rPr>
            </w:pPr>
            <w:r w:rsidRPr="00E02259">
              <w:rPr>
                <w:rFonts w:ascii="宋体" w:hAnsi="宋体" w:cs="宋体" w:hint="eastAsia"/>
                <w:color w:val="000000"/>
                <w:sz w:val="24"/>
              </w:rPr>
              <w:t>3</w:t>
            </w:r>
            <w:r w:rsidRPr="00E02259">
              <w:rPr>
                <w:rFonts w:ascii="宋体" w:hAnsi="宋体" w:cs="宋体" w:hint="eastAsia"/>
                <w:color w:val="000000"/>
                <w:sz w:val="24"/>
              </w:rPr>
              <w:t>、完成</w:t>
            </w:r>
            <w:r w:rsidRPr="00E02259">
              <w:rPr>
                <w:rFonts w:ascii="宋体" w:hAnsi="宋体" w:cs="宋体" w:hint="eastAsia"/>
                <w:color w:val="000000"/>
                <w:sz w:val="24"/>
              </w:rPr>
              <w:t>2</w:t>
            </w:r>
            <w:r w:rsidRPr="00E02259">
              <w:rPr>
                <w:rFonts w:ascii="宋体" w:hAnsi="宋体" w:cs="宋体" w:hint="eastAsia"/>
                <w:color w:val="000000"/>
                <w:sz w:val="24"/>
              </w:rPr>
              <w:t>门课程的教学活动策划</w:t>
            </w:r>
            <w:r>
              <w:rPr>
                <w:rFonts w:ascii="宋体" w:hAnsi="宋体" w:cs="宋体" w:hint="eastAsia"/>
                <w:color w:val="000000"/>
                <w:sz w:val="24"/>
              </w:rPr>
              <w:t>表和评审</w:t>
            </w:r>
            <w:r w:rsidRPr="00E02259">
              <w:rPr>
                <w:rFonts w:ascii="宋体" w:hAnsi="宋体" w:cs="宋体" w:hint="eastAsia"/>
                <w:color w:val="000000"/>
                <w:sz w:val="24"/>
              </w:rPr>
              <w:t>。</w:t>
            </w:r>
          </w:p>
          <w:p w:rsidR="00CA1D38" w:rsidRDefault="00CA1D38" w:rsidP="00CC3A20">
            <w:pPr>
              <w:rPr>
                <w:rFonts w:ascii="宋体" w:hAnsi="宋体" w:cs="宋体"/>
                <w:color w:val="000000"/>
                <w:sz w:val="24"/>
              </w:rPr>
            </w:pPr>
            <w:r w:rsidRPr="00E02259">
              <w:rPr>
                <w:rFonts w:ascii="宋体" w:hAnsi="宋体" w:cs="宋体" w:hint="eastAsia"/>
                <w:color w:val="000000"/>
                <w:sz w:val="24"/>
              </w:rPr>
              <w:t>4</w:t>
            </w:r>
            <w:r w:rsidRPr="00E02259">
              <w:rPr>
                <w:rFonts w:ascii="宋体" w:hAnsi="宋体" w:cs="宋体" w:hint="eastAsia"/>
                <w:color w:val="000000"/>
                <w:sz w:val="24"/>
              </w:rPr>
              <w:t>、完成</w:t>
            </w:r>
            <w:r w:rsidRPr="00E02259">
              <w:rPr>
                <w:rFonts w:ascii="宋体" w:hAnsi="宋体" w:cs="宋体" w:hint="eastAsia"/>
                <w:color w:val="000000"/>
                <w:sz w:val="24"/>
              </w:rPr>
              <w:t>1</w:t>
            </w:r>
            <w:r w:rsidRPr="00E02259">
              <w:rPr>
                <w:rFonts w:ascii="宋体" w:hAnsi="宋体" w:cs="宋体" w:hint="eastAsia"/>
                <w:color w:val="000000"/>
                <w:sz w:val="24"/>
              </w:rPr>
              <w:t>门课程的工作页开发并通过评审。</w:t>
            </w:r>
          </w:p>
          <w:p w:rsidR="00CA1D38" w:rsidRPr="0095520C" w:rsidRDefault="00CA1D38" w:rsidP="00CC3A20">
            <w:pPr>
              <w:jc w:val="center"/>
              <w:rPr>
                <w:rFonts w:ascii="宋体" w:hAnsi="宋体" w:cs="宋体"/>
                <w:color w:val="000000"/>
                <w:sz w:val="24"/>
              </w:rPr>
            </w:pPr>
            <w:r w:rsidRPr="00E02259">
              <w:rPr>
                <w:rFonts w:ascii="宋体" w:hAnsi="宋体" w:cs="宋体" w:hint="eastAsia"/>
                <w:color w:val="000000"/>
                <w:sz w:val="24"/>
              </w:rPr>
              <w:t>5</w:t>
            </w:r>
            <w:r w:rsidRPr="00E02259">
              <w:rPr>
                <w:rFonts w:ascii="宋体" w:hAnsi="宋体" w:cs="宋体" w:hint="eastAsia"/>
                <w:color w:val="000000"/>
                <w:sz w:val="24"/>
              </w:rPr>
              <w:t>、完成</w:t>
            </w:r>
            <w:r w:rsidRPr="00E02259">
              <w:rPr>
                <w:rFonts w:ascii="宋体" w:hAnsi="宋体" w:cs="宋体" w:hint="eastAsia"/>
                <w:color w:val="000000"/>
                <w:sz w:val="24"/>
              </w:rPr>
              <w:t>4</w:t>
            </w:r>
            <w:r>
              <w:rPr>
                <w:rFonts w:ascii="宋体" w:hAnsi="宋体" w:cs="宋体" w:hint="eastAsia"/>
                <w:color w:val="000000"/>
                <w:sz w:val="24"/>
              </w:rPr>
              <w:t>个企业典型工作案例征</w:t>
            </w:r>
            <w:r w:rsidRPr="00E02259">
              <w:rPr>
                <w:rFonts w:ascii="宋体" w:hAnsi="宋体" w:cs="宋体" w:hint="eastAsia"/>
                <w:color w:val="000000"/>
                <w:sz w:val="24"/>
              </w:rPr>
              <w:t>集。</w:t>
            </w:r>
            <w:r w:rsidRPr="0095520C">
              <w:rPr>
                <w:rFonts w:ascii="宋体" w:hAnsi="宋体" w:cs="宋体" w:hint="eastAsia"/>
                <w:color w:val="000000"/>
                <w:sz w:val="24"/>
              </w:rPr>
              <w:t xml:space="preserve">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A1D38" w:rsidRDefault="00CA1D38" w:rsidP="00CC3A20">
            <w:pPr>
              <w:rPr>
                <w:rFonts w:ascii="宋体" w:hAnsi="宋体" w:cs="宋体"/>
                <w:color w:val="000000"/>
                <w:sz w:val="24"/>
              </w:rPr>
            </w:pPr>
            <w:r w:rsidRPr="0095520C">
              <w:rPr>
                <w:rFonts w:ascii="宋体" w:hAnsi="宋体" w:cs="宋体" w:hint="eastAsia"/>
                <w:color w:val="000000"/>
                <w:sz w:val="24"/>
              </w:rPr>
              <w:lastRenderedPageBreak/>
              <w:t xml:space="preserve">　</w:t>
            </w:r>
            <w:r w:rsidRPr="00E02259">
              <w:rPr>
                <w:rFonts w:ascii="宋体" w:hAnsi="宋体" w:cs="宋体" w:hint="eastAsia"/>
                <w:color w:val="000000"/>
                <w:sz w:val="24"/>
              </w:rPr>
              <w:t>1</w:t>
            </w:r>
            <w:r w:rsidRPr="00E02259">
              <w:rPr>
                <w:rFonts w:ascii="宋体" w:hAnsi="宋体" w:cs="宋体" w:hint="eastAsia"/>
                <w:color w:val="000000"/>
                <w:sz w:val="24"/>
              </w:rPr>
              <w:t>、完成</w:t>
            </w:r>
            <w:r>
              <w:rPr>
                <w:rFonts w:ascii="宋体" w:hAnsi="宋体" w:cs="宋体" w:hint="eastAsia"/>
                <w:color w:val="000000"/>
                <w:sz w:val="24"/>
              </w:rPr>
              <w:t>旅游专业</w:t>
            </w:r>
            <w:r w:rsidRPr="00E02259">
              <w:rPr>
                <w:rFonts w:ascii="宋体" w:hAnsi="宋体" w:cs="宋体" w:hint="eastAsia"/>
                <w:color w:val="000000"/>
                <w:sz w:val="24"/>
              </w:rPr>
              <w:t>人才</w:t>
            </w:r>
            <w:r w:rsidRPr="00E02259">
              <w:rPr>
                <w:rFonts w:ascii="宋体" w:hAnsi="宋体" w:cs="宋体" w:hint="eastAsia"/>
                <w:color w:val="000000"/>
                <w:sz w:val="24"/>
              </w:rPr>
              <w:lastRenderedPageBreak/>
              <w:t>培养方案的开发并通过评审。</w:t>
            </w:r>
          </w:p>
          <w:p w:rsidR="00CA1D38" w:rsidRDefault="00CA1D38" w:rsidP="00CC3A20">
            <w:pPr>
              <w:rPr>
                <w:rFonts w:ascii="宋体" w:hAnsi="宋体" w:cs="宋体"/>
                <w:color w:val="000000"/>
                <w:sz w:val="24"/>
              </w:rPr>
            </w:pPr>
            <w:r w:rsidRPr="00E02259">
              <w:rPr>
                <w:rFonts w:ascii="宋体" w:hAnsi="宋体" w:cs="宋体" w:hint="eastAsia"/>
                <w:color w:val="000000"/>
                <w:sz w:val="24"/>
              </w:rPr>
              <w:t>2</w:t>
            </w:r>
            <w:r w:rsidRPr="00E02259">
              <w:rPr>
                <w:rFonts w:ascii="宋体" w:hAnsi="宋体" w:cs="宋体" w:hint="eastAsia"/>
                <w:color w:val="000000"/>
                <w:sz w:val="24"/>
              </w:rPr>
              <w:t>、完成</w:t>
            </w:r>
            <w:r w:rsidRPr="00E02259">
              <w:rPr>
                <w:rFonts w:ascii="宋体" w:hAnsi="宋体" w:cs="宋体" w:hint="eastAsia"/>
                <w:color w:val="000000"/>
                <w:sz w:val="24"/>
              </w:rPr>
              <w:t>2</w:t>
            </w:r>
            <w:r>
              <w:rPr>
                <w:rFonts w:ascii="宋体" w:hAnsi="宋体" w:cs="宋体" w:hint="eastAsia"/>
                <w:color w:val="000000"/>
                <w:sz w:val="24"/>
              </w:rPr>
              <w:t>门课程课程标准</w:t>
            </w:r>
            <w:r w:rsidRPr="00E02259">
              <w:rPr>
                <w:rFonts w:ascii="宋体" w:hAnsi="宋体" w:cs="宋体" w:hint="eastAsia"/>
                <w:color w:val="000000"/>
                <w:sz w:val="24"/>
              </w:rPr>
              <w:t>开发并通过评审。</w:t>
            </w:r>
          </w:p>
          <w:p w:rsidR="00CA1D38" w:rsidRDefault="00CA1D38" w:rsidP="00CC3A20">
            <w:pPr>
              <w:rPr>
                <w:rFonts w:ascii="宋体" w:hAnsi="宋体" w:cs="宋体"/>
                <w:color w:val="000000"/>
                <w:sz w:val="24"/>
              </w:rPr>
            </w:pPr>
            <w:r w:rsidRPr="00E02259">
              <w:rPr>
                <w:rFonts w:ascii="宋体" w:hAnsi="宋体" w:cs="宋体" w:hint="eastAsia"/>
                <w:color w:val="000000"/>
                <w:sz w:val="24"/>
              </w:rPr>
              <w:t>3</w:t>
            </w:r>
            <w:r w:rsidRPr="00E02259">
              <w:rPr>
                <w:rFonts w:ascii="宋体" w:hAnsi="宋体" w:cs="宋体" w:hint="eastAsia"/>
                <w:color w:val="000000"/>
                <w:sz w:val="24"/>
              </w:rPr>
              <w:t>、完成</w:t>
            </w:r>
            <w:r w:rsidRPr="00E02259">
              <w:rPr>
                <w:rFonts w:ascii="宋体" w:hAnsi="宋体" w:cs="宋体" w:hint="eastAsia"/>
                <w:color w:val="000000"/>
                <w:sz w:val="24"/>
              </w:rPr>
              <w:t>2</w:t>
            </w:r>
            <w:r w:rsidRPr="00E02259">
              <w:rPr>
                <w:rFonts w:ascii="宋体" w:hAnsi="宋体" w:cs="宋体" w:hint="eastAsia"/>
                <w:color w:val="000000"/>
                <w:sz w:val="24"/>
              </w:rPr>
              <w:t>门课程的教学活动策划</w:t>
            </w:r>
            <w:r>
              <w:rPr>
                <w:rFonts w:ascii="宋体" w:hAnsi="宋体" w:cs="宋体" w:hint="eastAsia"/>
                <w:color w:val="000000"/>
                <w:sz w:val="24"/>
              </w:rPr>
              <w:t>表和评审</w:t>
            </w:r>
            <w:r w:rsidRPr="00E02259">
              <w:rPr>
                <w:rFonts w:ascii="宋体" w:hAnsi="宋体" w:cs="宋体" w:hint="eastAsia"/>
                <w:color w:val="000000"/>
                <w:sz w:val="24"/>
              </w:rPr>
              <w:t>。</w:t>
            </w:r>
          </w:p>
          <w:p w:rsidR="00CA1D38" w:rsidRDefault="00CA1D38" w:rsidP="00CC3A20">
            <w:pPr>
              <w:rPr>
                <w:rFonts w:ascii="宋体" w:hAnsi="宋体" w:cs="宋体"/>
                <w:color w:val="000000"/>
                <w:sz w:val="24"/>
              </w:rPr>
            </w:pPr>
            <w:r w:rsidRPr="00E02259">
              <w:rPr>
                <w:rFonts w:ascii="宋体" w:hAnsi="宋体" w:cs="宋体" w:hint="eastAsia"/>
                <w:color w:val="000000"/>
                <w:sz w:val="24"/>
              </w:rPr>
              <w:t>4</w:t>
            </w:r>
            <w:r w:rsidRPr="00E02259">
              <w:rPr>
                <w:rFonts w:ascii="宋体" w:hAnsi="宋体" w:cs="宋体" w:hint="eastAsia"/>
                <w:color w:val="000000"/>
                <w:sz w:val="24"/>
              </w:rPr>
              <w:t>、完成</w:t>
            </w:r>
            <w:r w:rsidRPr="00E02259">
              <w:rPr>
                <w:rFonts w:ascii="宋体" w:hAnsi="宋体" w:cs="宋体" w:hint="eastAsia"/>
                <w:color w:val="000000"/>
                <w:sz w:val="24"/>
              </w:rPr>
              <w:t>1</w:t>
            </w:r>
            <w:r w:rsidRPr="00E02259">
              <w:rPr>
                <w:rFonts w:ascii="宋体" w:hAnsi="宋体" w:cs="宋体" w:hint="eastAsia"/>
                <w:color w:val="000000"/>
                <w:sz w:val="24"/>
              </w:rPr>
              <w:t>门课程的工作页开发并通过评审。</w:t>
            </w:r>
          </w:p>
          <w:p w:rsidR="00CA1D38" w:rsidRPr="0095520C" w:rsidRDefault="00CA1D38" w:rsidP="00CC3A20">
            <w:pPr>
              <w:jc w:val="center"/>
              <w:rPr>
                <w:rFonts w:ascii="宋体" w:hAnsi="宋体" w:cs="宋体"/>
                <w:color w:val="000000"/>
                <w:sz w:val="24"/>
              </w:rPr>
            </w:pPr>
            <w:r w:rsidRPr="00E02259">
              <w:rPr>
                <w:rFonts w:ascii="宋体" w:hAnsi="宋体" w:cs="宋体" w:hint="eastAsia"/>
                <w:color w:val="000000"/>
                <w:sz w:val="24"/>
              </w:rPr>
              <w:t>5</w:t>
            </w:r>
            <w:r w:rsidRPr="00E02259">
              <w:rPr>
                <w:rFonts w:ascii="宋体" w:hAnsi="宋体" w:cs="宋体" w:hint="eastAsia"/>
                <w:color w:val="000000"/>
                <w:sz w:val="24"/>
              </w:rPr>
              <w:t>、完成</w:t>
            </w:r>
            <w:r w:rsidRPr="00E02259">
              <w:rPr>
                <w:rFonts w:ascii="宋体" w:hAnsi="宋体" w:cs="宋体" w:hint="eastAsia"/>
                <w:color w:val="000000"/>
                <w:sz w:val="24"/>
              </w:rPr>
              <w:t>4</w:t>
            </w:r>
            <w:r>
              <w:rPr>
                <w:rFonts w:ascii="宋体" w:hAnsi="宋体" w:cs="宋体" w:hint="eastAsia"/>
                <w:color w:val="000000"/>
                <w:sz w:val="24"/>
              </w:rPr>
              <w:t>个企业典型工作案例征</w:t>
            </w:r>
            <w:r w:rsidRPr="00E02259">
              <w:rPr>
                <w:rFonts w:ascii="宋体" w:hAnsi="宋体" w:cs="宋体" w:hint="eastAsia"/>
                <w:color w:val="000000"/>
                <w:sz w:val="24"/>
              </w:rPr>
              <w:t>集。</w:t>
            </w:r>
          </w:p>
        </w:tc>
        <w:tc>
          <w:tcPr>
            <w:tcW w:w="8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A1D38" w:rsidRPr="0095520C" w:rsidRDefault="00CA1D38" w:rsidP="00CC3A20">
            <w:pPr>
              <w:jc w:val="center"/>
              <w:rPr>
                <w:rFonts w:ascii="宋体" w:hAnsi="宋体" w:cs="宋体"/>
                <w:color w:val="000000"/>
                <w:sz w:val="24"/>
              </w:rPr>
            </w:pPr>
            <w:r>
              <w:rPr>
                <w:rFonts w:ascii="宋体" w:hAnsi="宋体" w:cs="宋体" w:hint="eastAsia"/>
                <w:color w:val="000000"/>
                <w:sz w:val="24"/>
              </w:rPr>
              <w:lastRenderedPageBreak/>
              <w:t>20</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A1D38" w:rsidRPr="0095520C" w:rsidRDefault="00CA1D38" w:rsidP="00CC3A20">
            <w:pPr>
              <w:jc w:val="center"/>
              <w:rPr>
                <w:rFonts w:ascii="宋体" w:hAnsi="宋体" w:cs="宋体"/>
                <w:color w:val="000000"/>
                <w:sz w:val="24"/>
              </w:rPr>
            </w:pPr>
            <w:r>
              <w:rPr>
                <w:rFonts w:ascii="宋体" w:hAnsi="宋体" w:cs="宋体" w:hint="eastAsia"/>
                <w:color w:val="000000"/>
                <w:sz w:val="24"/>
              </w:rPr>
              <w:t>20</w:t>
            </w:r>
          </w:p>
        </w:tc>
        <w:tc>
          <w:tcPr>
            <w:tcW w:w="59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D38" w:rsidRPr="0095520C" w:rsidRDefault="00CA1D38" w:rsidP="00CC3A20">
            <w:pPr>
              <w:jc w:val="center"/>
              <w:rPr>
                <w:rFonts w:ascii="宋体" w:hAnsi="宋体" w:cs="宋体"/>
                <w:color w:val="000000"/>
                <w:sz w:val="24"/>
              </w:rPr>
            </w:pPr>
          </w:p>
        </w:tc>
      </w:tr>
      <w:tr w:rsidR="00CA1D38" w:rsidRPr="0095520C" w:rsidTr="00CC3A20">
        <w:trPr>
          <w:gridAfter w:val="1"/>
          <w:wAfter w:w="2883" w:type="dxa"/>
          <w:trHeight w:val="419"/>
        </w:trPr>
        <w:tc>
          <w:tcPr>
            <w:tcW w:w="710" w:type="dxa"/>
            <w:vMerge/>
            <w:tcBorders>
              <w:top w:val="single" w:sz="4" w:space="0" w:color="auto"/>
              <w:left w:val="single" w:sz="4" w:space="0" w:color="auto"/>
              <w:bottom w:val="single" w:sz="4" w:space="0" w:color="auto"/>
              <w:right w:val="single" w:sz="4" w:space="0" w:color="auto"/>
            </w:tcBorders>
            <w:vAlign w:val="center"/>
          </w:tcPr>
          <w:p w:rsidR="00CA1D38" w:rsidRPr="0095520C" w:rsidRDefault="00CA1D38" w:rsidP="00CC3A20">
            <w:pPr>
              <w:rPr>
                <w:rFonts w:ascii="宋体" w:hAnsi="宋体" w:cs="宋体"/>
                <w:color w:val="000000"/>
                <w:sz w:val="24"/>
              </w:rPr>
            </w:pPr>
          </w:p>
        </w:tc>
        <w:tc>
          <w:tcPr>
            <w:tcW w:w="674" w:type="dxa"/>
            <w:gridSpan w:val="2"/>
            <w:vMerge/>
            <w:tcBorders>
              <w:top w:val="single" w:sz="4" w:space="0" w:color="auto"/>
              <w:left w:val="single" w:sz="4" w:space="0" w:color="auto"/>
              <w:bottom w:val="single" w:sz="4" w:space="0" w:color="auto"/>
              <w:right w:val="single" w:sz="4" w:space="0" w:color="auto"/>
            </w:tcBorders>
            <w:vAlign w:val="center"/>
          </w:tcPr>
          <w:p w:rsidR="00CA1D38" w:rsidRPr="0095520C" w:rsidRDefault="00CA1D38" w:rsidP="00CC3A20">
            <w:pPr>
              <w:rPr>
                <w:rFonts w:ascii="宋体" w:hAnsi="宋体" w:cs="宋体"/>
                <w:sz w:val="24"/>
              </w:rPr>
            </w:pPr>
          </w:p>
        </w:tc>
        <w:tc>
          <w:tcPr>
            <w:tcW w:w="4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D38" w:rsidRPr="0095520C" w:rsidRDefault="00CA1D38" w:rsidP="00CC3A20">
            <w:pPr>
              <w:jc w:val="center"/>
              <w:rPr>
                <w:rFonts w:ascii="宋体" w:hAnsi="宋体" w:cs="宋体"/>
                <w:sz w:val="24"/>
              </w:rPr>
            </w:pPr>
            <w:r w:rsidRPr="0095520C">
              <w:rPr>
                <w:rFonts w:ascii="宋体" w:hAnsi="宋体" w:cs="宋体" w:hint="eastAsia"/>
                <w:sz w:val="24"/>
              </w:rPr>
              <w:t>进度指标</w:t>
            </w:r>
          </w:p>
        </w:tc>
        <w:tc>
          <w:tcPr>
            <w:tcW w:w="2268" w:type="dxa"/>
            <w:gridSpan w:val="4"/>
            <w:tcBorders>
              <w:top w:val="single" w:sz="4" w:space="0" w:color="auto"/>
              <w:left w:val="nil"/>
              <w:bottom w:val="single" w:sz="4" w:space="0" w:color="auto"/>
              <w:right w:val="single" w:sz="4" w:space="0" w:color="auto"/>
            </w:tcBorders>
            <w:shd w:val="clear" w:color="auto" w:fill="auto"/>
            <w:noWrap/>
            <w:vAlign w:val="center"/>
          </w:tcPr>
          <w:p w:rsidR="00CA1D38" w:rsidRDefault="00CA1D38" w:rsidP="00CC3A20">
            <w:pPr>
              <w:rPr>
                <w:rFonts w:ascii="宋体" w:hAnsi="宋体" w:cs="宋体"/>
                <w:color w:val="000000"/>
                <w:szCs w:val="21"/>
              </w:rPr>
            </w:pPr>
            <w:r>
              <w:rPr>
                <w:rFonts w:ascii="宋体" w:hAnsi="宋体" w:cs="宋体" w:hint="eastAsia"/>
                <w:color w:val="000000"/>
                <w:szCs w:val="21"/>
              </w:rPr>
              <w:t>4</w:t>
            </w:r>
            <w:r w:rsidRPr="00CD4227">
              <w:rPr>
                <w:rFonts w:ascii="宋体" w:hAnsi="宋体" w:cs="宋体" w:hint="eastAsia"/>
                <w:color w:val="000000"/>
                <w:szCs w:val="21"/>
              </w:rPr>
              <w:t>月完成</w:t>
            </w:r>
            <w:r>
              <w:rPr>
                <w:rFonts w:ascii="宋体" w:hAnsi="宋体" w:cs="宋体" w:hint="eastAsia"/>
                <w:color w:val="000000"/>
                <w:szCs w:val="21"/>
              </w:rPr>
              <w:t>前期调研</w:t>
            </w:r>
          </w:p>
          <w:p w:rsidR="00CA1D38" w:rsidRDefault="00CA1D38" w:rsidP="00CC3A20">
            <w:pPr>
              <w:rPr>
                <w:rFonts w:ascii="宋体" w:hAnsi="宋体" w:cs="宋体"/>
                <w:color w:val="000000"/>
                <w:szCs w:val="21"/>
              </w:rPr>
            </w:pPr>
            <w:r>
              <w:rPr>
                <w:rFonts w:ascii="宋体" w:hAnsi="宋体" w:cs="宋体" w:hint="eastAsia"/>
                <w:color w:val="000000"/>
                <w:szCs w:val="21"/>
              </w:rPr>
              <w:t>5</w:t>
            </w:r>
            <w:r w:rsidRPr="00CD4227">
              <w:rPr>
                <w:rFonts w:ascii="宋体" w:hAnsi="宋体" w:cs="宋体" w:hint="eastAsia"/>
                <w:color w:val="000000"/>
                <w:szCs w:val="21"/>
              </w:rPr>
              <w:t>月完成</w:t>
            </w:r>
            <w:r>
              <w:rPr>
                <w:rFonts w:ascii="宋体" w:hAnsi="宋体" w:cs="宋体" w:hint="eastAsia"/>
                <w:color w:val="000000"/>
                <w:szCs w:val="21"/>
              </w:rPr>
              <w:t>实践专家访谈会</w:t>
            </w:r>
          </w:p>
          <w:p w:rsidR="00CA1D38" w:rsidRDefault="00CA1D38" w:rsidP="00CC3A20">
            <w:pPr>
              <w:rPr>
                <w:rFonts w:ascii="宋体" w:hAnsi="宋体" w:cs="宋体"/>
                <w:color w:val="000000"/>
                <w:szCs w:val="21"/>
              </w:rPr>
            </w:pPr>
            <w:r>
              <w:rPr>
                <w:rFonts w:ascii="宋体" w:hAnsi="宋体" w:cs="宋体" w:hint="eastAsia"/>
                <w:color w:val="000000"/>
                <w:szCs w:val="21"/>
              </w:rPr>
              <w:t>6</w:t>
            </w:r>
            <w:r>
              <w:rPr>
                <w:rFonts w:ascii="宋体" w:hAnsi="宋体" w:cs="宋体" w:hint="eastAsia"/>
                <w:color w:val="000000"/>
                <w:szCs w:val="21"/>
              </w:rPr>
              <w:t>月完成人才培养方案及评审</w:t>
            </w:r>
          </w:p>
          <w:p w:rsidR="00CA1D38" w:rsidRDefault="00CA1D38" w:rsidP="00CC3A20">
            <w:pPr>
              <w:rPr>
                <w:rFonts w:ascii="宋体" w:hAnsi="宋体" w:cs="宋体"/>
                <w:color w:val="000000"/>
                <w:szCs w:val="21"/>
              </w:rPr>
            </w:pPr>
            <w:r>
              <w:rPr>
                <w:rFonts w:ascii="宋体" w:hAnsi="宋体" w:cs="宋体" w:hint="eastAsia"/>
                <w:color w:val="000000"/>
                <w:szCs w:val="21"/>
              </w:rPr>
              <w:t>7</w:t>
            </w:r>
            <w:r>
              <w:rPr>
                <w:rFonts w:ascii="宋体" w:hAnsi="宋体" w:cs="宋体" w:hint="eastAsia"/>
                <w:color w:val="000000"/>
                <w:szCs w:val="21"/>
              </w:rPr>
              <w:t>月完成课程标准的开发和指导（含任务指导书、活动策划）</w:t>
            </w:r>
          </w:p>
          <w:p w:rsidR="00CA1D38" w:rsidRDefault="00CA1D38" w:rsidP="00CC3A20">
            <w:pPr>
              <w:rPr>
                <w:rFonts w:ascii="宋体" w:hAnsi="宋体" w:cs="宋体"/>
                <w:color w:val="000000"/>
                <w:szCs w:val="21"/>
              </w:rPr>
            </w:pPr>
            <w:r>
              <w:rPr>
                <w:rFonts w:ascii="宋体" w:hAnsi="宋体" w:cs="宋体" w:hint="eastAsia"/>
                <w:color w:val="000000"/>
                <w:szCs w:val="21"/>
              </w:rPr>
              <w:t>8</w:t>
            </w:r>
            <w:r>
              <w:rPr>
                <w:rFonts w:ascii="宋体" w:hAnsi="宋体" w:cs="宋体" w:hint="eastAsia"/>
                <w:color w:val="000000"/>
                <w:szCs w:val="21"/>
              </w:rPr>
              <w:t>月</w:t>
            </w:r>
            <w:r>
              <w:rPr>
                <w:rFonts w:ascii="宋体" w:hAnsi="宋体" w:cs="宋体" w:hint="eastAsia"/>
                <w:color w:val="000000"/>
                <w:szCs w:val="21"/>
              </w:rPr>
              <w:t>-9</w:t>
            </w:r>
            <w:r>
              <w:rPr>
                <w:rFonts w:ascii="宋体" w:hAnsi="宋体" w:cs="宋体" w:hint="eastAsia"/>
                <w:color w:val="000000"/>
                <w:szCs w:val="21"/>
              </w:rPr>
              <w:t>月完成课程标准评审，并进行工作页开发工作</w:t>
            </w:r>
          </w:p>
          <w:p w:rsidR="00CA1D38" w:rsidRPr="00CD4227" w:rsidRDefault="00CA1D38" w:rsidP="00CC3A20">
            <w:pPr>
              <w:rPr>
                <w:rFonts w:ascii="宋体" w:hAnsi="宋体" w:cs="宋体"/>
                <w:color w:val="000000"/>
                <w:szCs w:val="21"/>
              </w:rPr>
            </w:pPr>
            <w:r>
              <w:rPr>
                <w:rFonts w:ascii="宋体" w:hAnsi="宋体" w:cs="宋体" w:hint="eastAsia"/>
                <w:color w:val="000000"/>
                <w:szCs w:val="21"/>
              </w:rPr>
              <w:t>10</w:t>
            </w:r>
            <w:r>
              <w:rPr>
                <w:rFonts w:ascii="宋体" w:hAnsi="宋体" w:cs="宋体" w:hint="eastAsia"/>
                <w:color w:val="000000"/>
                <w:szCs w:val="21"/>
              </w:rPr>
              <w:t>月份完成工作也开发评审及阶段项目评审及验收。</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CA1D38" w:rsidRDefault="00CA1D38" w:rsidP="00CC3A20">
            <w:pPr>
              <w:rPr>
                <w:rFonts w:ascii="宋体" w:hAnsi="宋体" w:cs="宋体"/>
                <w:color w:val="000000"/>
                <w:szCs w:val="21"/>
              </w:rPr>
            </w:pPr>
            <w:r>
              <w:rPr>
                <w:rFonts w:ascii="宋体" w:hAnsi="宋体" w:cs="宋体" w:hint="eastAsia"/>
                <w:color w:val="000000"/>
                <w:szCs w:val="21"/>
              </w:rPr>
              <w:t>4</w:t>
            </w:r>
            <w:r w:rsidRPr="00CD4227">
              <w:rPr>
                <w:rFonts w:ascii="宋体" w:hAnsi="宋体" w:cs="宋体" w:hint="eastAsia"/>
                <w:color w:val="000000"/>
                <w:szCs w:val="21"/>
              </w:rPr>
              <w:t>月完成</w:t>
            </w:r>
            <w:r>
              <w:rPr>
                <w:rFonts w:ascii="宋体" w:hAnsi="宋体" w:cs="宋体" w:hint="eastAsia"/>
                <w:color w:val="000000"/>
                <w:szCs w:val="21"/>
              </w:rPr>
              <w:t>前期调研</w:t>
            </w:r>
          </w:p>
          <w:p w:rsidR="00CA1D38" w:rsidRDefault="00CA1D38" w:rsidP="00CC3A20">
            <w:pPr>
              <w:rPr>
                <w:rFonts w:ascii="宋体" w:hAnsi="宋体" w:cs="宋体"/>
                <w:color w:val="000000"/>
                <w:szCs w:val="21"/>
              </w:rPr>
            </w:pPr>
            <w:r>
              <w:rPr>
                <w:rFonts w:ascii="宋体" w:hAnsi="宋体" w:cs="宋体" w:hint="eastAsia"/>
                <w:color w:val="000000"/>
                <w:szCs w:val="21"/>
              </w:rPr>
              <w:t>5</w:t>
            </w:r>
            <w:r w:rsidRPr="00CD4227">
              <w:rPr>
                <w:rFonts w:ascii="宋体" w:hAnsi="宋体" w:cs="宋体" w:hint="eastAsia"/>
                <w:color w:val="000000"/>
                <w:szCs w:val="21"/>
              </w:rPr>
              <w:t>月完成</w:t>
            </w:r>
            <w:r>
              <w:rPr>
                <w:rFonts w:ascii="宋体" w:hAnsi="宋体" w:cs="宋体" w:hint="eastAsia"/>
                <w:color w:val="000000"/>
                <w:szCs w:val="21"/>
              </w:rPr>
              <w:t>实践专家访谈会</w:t>
            </w:r>
          </w:p>
          <w:p w:rsidR="00CA1D38" w:rsidRDefault="00CA1D38" w:rsidP="00CC3A20">
            <w:pPr>
              <w:rPr>
                <w:rFonts w:ascii="宋体" w:hAnsi="宋体" w:cs="宋体"/>
                <w:color w:val="000000"/>
                <w:szCs w:val="21"/>
              </w:rPr>
            </w:pPr>
            <w:r>
              <w:rPr>
                <w:rFonts w:ascii="宋体" w:hAnsi="宋体" w:cs="宋体" w:hint="eastAsia"/>
                <w:color w:val="000000"/>
                <w:szCs w:val="21"/>
              </w:rPr>
              <w:t>6</w:t>
            </w:r>
            <w:r>
              <w:rPr>
                <w:rFonts w:ascii="宋体" w:hAnsi="宋体" w:cs="宋体" w:hint="eastAsia"/>
                <w:color w:val="000000"/>
                <w:szCs w:val="21"/>
              </w:rPr>
              <w:t>月完成人才培养方案及评审</w:t>
            </w:r>
          </w:p>
          <w:p w:rsidR="00CA1D38" w:rsidRDefault="00CA1D38" w:rsidP="00CC3A20">
            <w:pPr>
              <w:rPr>
                <w:rFonts w:ascii="宋体" w:hAnsi="宋体" w:cs="宋体"/>
                <w:color w:val="000000"/>
                <w:szCs w:val="21"/>
              </w:rPr>
            </w:pPr>
            <w:r>
              <w:rPr>
                <w:rFonts w:ascii="宋体" w:hAnsi="宋体" w:cs="宋体" w:hint="eastAsia"/>
                <w:color w:val="000000"/>
                <w:szCs w:val="21"/>
              </w:rPr>
              <w:t>7</w:t>
            </w:r>
            <w:r>
              <w:rPr>
                <w:rFonts w:ascii="宋体" w:hAnsi="宋体" w:cs="宋体" w:hint="eastAsia"/>
                <w:color w:val="000000"/>
                <w:szCs w:val="21"/>
              </w:rPr>
              <w:t>月完成课程标准的开发和指导（含任务指导书、活动策划）</w:t>
            </w:r>
          </w:p>
          <w:p w:rsidR="00CA1D38" w:rsidRDefault="00CA1D38" w:rsidP="00CC3A20">
            <w:pPr>
              <w:rPr>
                <w:rFonts w:ascii="宋体" w:hAnsi="宋体" w:cs="宋体"/>
                <w:color w:val="000000"/>
                <w:szCs w:val="21"/>
              </w:rPr>
            </w:pPr>
            <w:r>
              <w:rPr>
                <w:rFonts w:ascii="宋体" w:hAnsi="宋体" w:cs="宋体" w:hint="eastAsia"/>
                <w:color w:val="000000"/>
                <w:szCs w:val="21"/>
              </w:rPr>
              <w:t>8</w:t>
            </w:r>
            <w:r>
              <w:rPr>
                <w:rFonts w:ascii="宋体" w:hAnsi="宋体" w:cs="宋体" w:hint="eastAsia"/>
                <w:color w:val="000000"/>
                <w:szCs w:val="21"/>
              </w:rPr>
              <w:t>月</w:t>
            </w:r>
            <w:r>
              <w:rPr>
                <w:rFonts w:ascii="宋体" w:hAnsi="宋体" w:cs="宋体" w:hint="eastAsia"/>
                <w:color w:val="000000"/>
                <w:szCs w:val="21"/>
              </w:rPr>
              <w:t>-9</w:t>
            </w:r>
            <w:r>
              <w:rPr>
                <w:rFonts w:ascii="宋体" w:hAnsi="宋体" w:cs="宋体" w:hint="eastAsia"/>
                <w:color w:val="000000"/>
                <w:szCs w:val="21"/>
              </w:rPr>
              <w:t>月完成课程标准评审，并进行工作页开发工作</w:t>
            </w:r>
          </w:p>
          <w:p w:rsidR="00CA1D38" w:rsidRPr="0095520C" w:rsidRDefault="00CA1D38" w:rsidP="00CC3A20">
            <w:pPr>
              <w:jc w:val="center"/>
              <w:rPr>
                <w:rFonts w:ascii="宋体" w:hAnsi="宋体" w:cs="宋体"/>
                <w:color w:val="000000"/>
                <w:sz w:val="24"/>
              </w:rPr>
            </w:pPr>
            <w:r>
              <w:rPr>
                <w:rFonts w:ascii="宋体" w:hAnsi="宋体" w:cs="宋体" w:hint="eastAsia"/>
                <w:color w:val="000000"/>
                <w:szCs w:val="21"/>
              </w:rPr>
              <w:t>10</w:t>
            </w:r>
            <w:r>
              <w:rPr>
                <w:rFonts w:ascii="宋体" w:hAnsi="宋体" w:cs="宋体" w:hint="eastAsia"/>
                <w:color w:val="000000"/>
                <w:szCs w:val="21"/>
              </w:rPr>
              <w:t>月份完成工作也开发评审及阶段</w:t>
            </w:r>
            <w:r>
              <w:rPr>
                <w:rFonts w:ascii="宋体" w:hAnsi="宋体" w:cs="宋体" w:hint="eastAsia"/>
                <w:color w:val="000000"/>
                <w:szCs w:val="21"/>
              </w:rPr>
              <w:lastRenderedPageBreak/>
              <w:t>项目评审及验收。</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
          <w:p w:rsidR="00CA1D38" w:rsidRDefault="00CA1D38" w:rsidP="00CC3A20">
            <w:pPr>
              <w:rPr>
                <w:rFonts w:ascii="宋体" w:hAnsi="宋体" w:cs="宋体"/>
                <w:color w:val="000000"/>
                <w:szCs w:val="21"/>
              </w:rPr>
            </w:pPr>
            <w:r>
              <w:rPr>
                <w:rFonts w:ascii="宋体" w:hAnsi="宋体" w:cs="宋体" w:hint="eastAsia"/>
                <w:color w:val="000000"/>
                <w:szCs w:val="21"/>
              </w:rPr>
              <w:lastRenderedPageBreak/>
              <w:t>5</w:t>
            </w:r>
            <w:r w:rsidRPr="00CD4227">
              <w:rPr>
                <w:rFonts w:ascii="宋体" w:hAnsi="宋体" w:cs="宋体" w:hint="eastAsia"/>
                <w:color w:val="000000"/>
                <w:szCs w:val="21"/>
              </w:rPr>
              <w:t>月完成</w:t>
            </w:r>
            <w:r>
              <w:rPr>
                <w:rFonts w:ascii="宋体" w:hAnsi="宋体" w:cs="宋体" w:hint="eastAsia"/>
                <w:color w:val="000000"/>
                <w:szCs w:val="21"/>
              </w:rPr>
              <w:t>前期调研</w:t>
            </w:r>
          </w:p>
          <w:p w:rsidR="00CA1D38" w:rsidRDefault="00CA1D38" w:rsidP="00CC3A20">
            <w:pPr>
              <w:rPr>
                <w:rFonts w:ascii="宋体" w:hAnsi="宋体" w:cs="宋体"/>
                <w:color w:val="000000"/>
                <w:szCs w:val="21"/>
              </w:rPr>
            </w:pPr>
            <w:r>
              <w:rPr>
                <w:rFonts w:ascii="宋体" w:hAnsi="宋体" w:cs="宋体" w:hint="eastAsia"/>
                <w:color w:val="000000"/>
                <w:szCs w:val="21"/>
              </w:rPr>
              <w:t>6</w:t>
            </w:r>
            <w:r w:rsidRPr="00CD4227">
              <w:rPr>
                <w:rFonts w:ascii="宋体" w:hAnsi="宋体" w:cs="宋体" w:hint="eastAsia"/>
                <w:color w:val="000000"/>
                <w:szCs w:val="21"/>
              </w:rPr>
              <w:t>月完成</w:t>
            </w:r>
            <w:r>
              <w:rPr>
                <w:rFonts w:ascii="宋体" w:hAnsi="宋体" w:cs="宋体" w:hint="eastAsia"/>
                <w:color w:val="000000"/>
                <w:szCs w:val="21"/>
              </w:rPr>
              <w:t>实践专家访谈会</w:t>
            </w:r>
          </w:p>
          <w:p w:rsidR="00CA1D38" w:rsidRDefault="00CA1D38" w:rsidP="00CC3A20">
            <w:pPr>
              <w:rPr>
                <w:rFonts w:ascii="宋体" w:hAnsi="宋体" w:cs="宋体"/>
                <w:color w:val="000000"/>
                <w:szCs w:val="21"/>
              </w:rPr>
            </w:pPr>
            <w:r>
              <w:rPr>
                <w:rFonts w:ascii="宋体" w:hAnsi="宋体" w:cs="宋体" w:hint="eastAsia"/>
                <w:color w:val="000000"/>
                <w:szCs w:val="21"/>
              </w:rPr>
              <w:t>7</w:t>
            </w:r>
            <w:r>
              <w:rPr>
                <w:rFonts w:ascii="宋体" w:hAnsi="宋体" w:cs="宋体" w:hint="eastAsia"/>
                <w:color w:val="000000"/>
                <w:szCs w:val="21"/>
              </w:rPr>
              <w:t>月完成人才培养方案及评审</w:t>
            </w:r>
          </w:p>
          <w:p w:rsidR="00CA1D38" w:rsidRDefault="00CA1D38" w:rsidP="00CC3A20">
            <w:pPr>
              <w:rPr>
                <w:rFonts w:ascii="宋体" w:hAnsi="宋体" w:cs="宋体"/>
                <w:color w:val="000000"/>
                <w:szCs w:val="21"/>
              </w:rPr>
            </w:pPr>
            <w:r>
              <w:rPr>
                <w:rFonts w:ascii="宋体" w:hAnsi="宋体" w:cs="宋体" w:hint="eastAsia"/>
                <w:color w:val="000000"/>
                <w:szCs w:val="21"/>
              </w:rPr>
              <w:t>9</w:t>
            </w:r>
            <w:r>
              <w:rPr>
                <w:rFonts w:ascii="宋体" w:hAnsi="宋体" w:cs="宋体" w:hint="eastAsia"/>
                <w:color w:val="000000"/>
                <w:szCs w:val="21"/>
              </w:rPr>
              <w:t>月完成课程标准的开发和指导（含任务指导书、活动策划）</w:t>
            </w:r>
          </w:p>
          <w:p w:rsidR="00CA1D38" w:rsidRDefault="00CA1D38" w:rsidP="00CC3A20">
            <w:pPr>
              <w:rPr>
                <w:rFonts w:ascii="宋体" w:hAnsi="宋体" w:cs="宋体"/>
                <w:color w:val="000000"/>
                <w:szCs w:val="21"/>
              </w:rPr>
            </w:pPr>
            <w:r>
              <w:rPr>
                <w:rFonts w:ascii="宋体" w:hAnsi="宋体" w:cs="宋体" w:hint="eastAsia"/>
                <w:color w:val="000000"/>
                <w:szCs w:val="21"/>
              </w:rPr>
              <w:t>9</w:t>
            </w:r>
            <w:r>
              <w:rPr>
                <w:rFonts w:ascii="宋体" w:hAnsi="宋体" w:cs="宋体" w:hint="eastAsia"/>
                <w:color w:val="000000"/>
                <w:szCs w:val="21"/>
              </w:rPr>
              <w:t>月</w:t>
            </w:r>
            <w:r>
              <w:rPr>
                <w:rFonts w:ascii="宋体" w:hAnsi="宋体" w:cs="宋体" w:hint="eastAsia"/>
                <w:color w:val="000000"/>
                <w:szCs w:val="21"/>
              </w:rPr>
              <w:t>-10</w:t>
            </w:r>
            <w:r>
              <w:rPr>
                <w:rFonts w:ascii="宋体" w:hAnsi="宋体" w:cs="宋体" w:hint="eastAsia"/>
                <w:color w:val="000000"/>
                <w:szCs w:val="21"/>
              </w:rPr>
              <w:t>月完成课程标准评审，并进行工作页开发工作</w:t>
            </w:r>
          </w:p>
          <w:p w:rsidR="00CA1D38" w:rsidRPr="0095520C" w:rsidRDefault="00CA1D38" w:rsidP="00CC3A20">
            <w:pPr>
              <w:jc w:val="center"/>
              <w:rPr>
                <w:rFonts w:ascii="宋体" w:hAnsi="宋体" w:cs="宋体"/>
                <w:color w:val="000000"/>
                <w:sz w:val="24"/>
              </w:rPr>
            </w:pPr>
            <w:r>
              <w:rPr>
                <w:rFonts w:ascii="宋体" w:hAnsi="宋体" w:cs="宋体" w:hint="eastAsia"/>
                <w:color w:val="000000"/>
                <w:szCs w:val="21"/>
              </w:rPr>
              <w:t>10</w:t>
            </w:r>
            <w:r>
              <w:rPr>
                <w:rFonts w:ascii="宋体" w:hAnsi="宋体" w:cs="宋体" w:hint="eastAsia"/>
                <w:color w:val="000000"/>
                <w:szCs w:val="21"/>
              </w:rPr>
              <w:t>月份完成工作也开发评审及阶段项目评审及验收。</w:t>
            </w:r>
          </w:p>
        </w:tc>
        <w:tc>
          <w:tcPr>
            <w:tcW w:w="8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A1D38" w:rsidRPr="0095520C" w:rsidRDefault="00CA1D38" w:rsidP="00CC3A20">
            <w:pPr>
              <w:jc w:val="center"/>
              <w:rPr>
                <w:rFonts w:ascii="宋体" w:hAnsi="宋体" w:cs="宋体"/>
                <w:color w:val="000000"/>
                <w:sz w:val="24"/>
              </w:rPr>
            </w:pPr>
            <w:r>
              <w:rPr>
                <w:rFonts w:ascii="宋体" w:hAnsi="宋体" w:cs="宋体" w:hint="eastAsia"/>
                <w:color w:val="000000"/>
                <w:sz w:val="24"/>
              </w:rPr>
              <w:t>5</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A1D38" w:rsidRPr="0095520C" w:rsidRDefault="00CA1D38" w:rsidP="00CC3A20">
            <w:pPr>
              <w:jc w:val="center"/>
              <w:rPr>
                <w:rFonts w:ascii="宋体" w:hAnsi="宋体" w:cs="宋体"/>
                <w:color w:val="000000"/>
                <w:sz w:val="24"/>
              </w:rPr>
            </w:pPr>
            <w:r>
              <w:rPr>
                <w:rFonts w:ascii="宋体" w:hAnsi="宋体" w:cs="宋体" w:hint="eastAsia"/>
                <w:color w:val="000000"/>
                <w:sz w:val="24"/>
              </w:rPr>
              <w:t>3</w:t>
            </w:r>
          </w:p>
        </w:tc>
        <w:tc>
          <w:tcPr>
            <w:tcW w:w="59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D38" w:rsidRPr="0095520C" w:rsidRDefault="00CA1D38" w:rsidP="00CC3A20">
            <w:pPr>
              <w:jc w:val="center"/>
              <w:rPr>
                <w:rFonts w:ascii="宋体" w:hAnsi="宋体" w:cs="宋体"/>
                <w:color w:val="000000"/>
                <w:sz w:val="24"/>
              </w:rPr>
            </w:pPr>
            <w:r>
              <w:rPr>
                <w:rFonts w:ascii="宋体" w:hAnsi="宋体" w:cs="宋体"/>
                <w:color w:val="000000"/>
                <w:sz w:val="24"/>
              </w:rPr>
              <w:t>项目初期调研因为受公务卡操作影响，一直没有经费，所以进度推迟；后面因为旅游专业专家资质偏低，搜索和筛选专家花费时间较长，进度前期较松，后期较紧，按要求截止到</w:t>
            </w:r>
            <w:r>
              <w:rPr>
                <w:rFonts w:ascii="宋体" w:hAnsi="宋体" w:cs="宋体" w:hint="eastAsia"/>
                <w:color w:val="000000"/>
                <w:sz w:val="24"/>
              </w:rPr>
              <w:t>10</w:t>
            </w:r>
            <w:r>
              <w:rPr>
                <w:rFonts w:ascii="宋体" w:hAnsi="宋体" w:cs="宋体" w:hint="eastAsia"/>
                <w:color w:val="000000"/>
                <w:sz w:val="24"/>
              </w:rPr>
              <w:t>月</w:t>
            </w:r>
            <w:r>
              <w:rPr>
                <w:rFonts w:ascii="宋体" w:hAnsi="宋体" w:cs="宋体" w:hint="eastAsia"/>
                <w:color w:val="000000"/>
                <w:sz w:val="24"/>
              </w:rPr>
              <w:t>20</w:t>
            </w:r>
            <w:r>
              <w:rPr>
                <w:rFonts w:ascii="宋体" w:hAnsi="宋体" w:cs="宋体" w:hint="eastAsia"/>
                <w:color w:val="000000"/>
                <w:sz w:val="24"/>
              </w:rPr>
              <w:t>日完成项目。</w:t>
            </w:r>
          </w:p>
        </w:tc>
      </w:tr>
      <w:tr w:rsidR="00CA1D38" w:rsidRPr="0095520C" w:rsidTr="00CC3A20">
        <w:trPr>
          <w:gridAfter w:val="1"/>
          <w:wAfter w:w="2883" w:type="dxa"/>
          <w:trHeight w:val="418"/>
        </w:trPr>
        <w:tc>
          <w:tcPr>
            <w:tcW w:w="710" w:type="dxa"/>
            <w:vMerge/>
            <w:tcBorders>
              <w:top w:val="nil"/>
              <w:left w:val="single" w:sz="4" w:space="0" w:color="auto"/>
              <w:bottom w:val="single" w:sz="4" w:space="0" w:color="auto"/>
              <w:right w:val="single" w:sz="4" w:space="0" w:color="auto"/>
            </w:tcBorders>
            <w:vAlign w:val="center"/>
          </w:tcPr>
          <w:p w:rsidR="00CA1D38" w:rsidRPr="0095520C" w:rsidRDefault="00CA1D38" w:rsidP="00CC3A20">
            <w:pPr>
              <w:rPr>
                <w:rFonts w:ascii="宋体" w:hAnsi="宋体" w:cs="宋体"/>
                <w:color w:val="000000"/>
                <w:sz w:val="24"/>
              </w:rPr>
            </w:pPr>
          </w:p>
        </w:tc>
        <w:tc>
          <w:tcPr>
            <w:tcW w:w="674" w:type="dxa"/>
            <w:gridSpan w:val="2"/>
            <w:vMerge/>
            <w:tcBorders>
              <w:top w:val="nil"/>
              <w:left w:val="single" w:sz="4" w:space="0" w:color="auto"/>
              <w:bottom w:val="single" w:sz="4" w:space="0" w:color="auto"/>
              <w:right w:val="single" w:sz="4" w:space="0" w:color="auto"/>
            </w:tcBorders>
            <w:vAlign w:val="center"/>
          </w:tcPr>
          <w:p w:rsidR="00CA1D38" w:rsidRPr="0095520C" w:rsidRDefault="00CA1D38" w:rsidP="00CC3A20">
            <w:pPr>
              <w:rPr>
                <w:rFonts w:ascii="宋体" w:hAnsi="宋体" w:cs="宋体"/>
                <w:sz w:val="24"/>
              </w:rPr>
            </w:pPr>
          </w:p>
        </w:tc>
        <w:tc>
          <w:tcPr>
            <w:tcW w:w="4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D38" w:rsidRPr="0095520C" w:rsidRDefault="00CA1D38" w:rsidP="00CC3A20">
            <w:pPr>
              <w:jc w:val="center"/>
              <w:rPr>
                <w:rFonts w:ascii="宋体" w:hAnsi="宋体" w:cs="宋体"/>
                <w:sz w:val="24"/>
              </w:rPr>
            </w:pPr>
            <w:r w:rsidRPr="0095520C">
              <w:rPr>
                <w:rFonts w:ascii="宋体" w:hAnsi="宋体" w:cs="宋体" w:hint="eastAsia"/>
                <w:sz w:val="24"/>
              </w:rPr>
              <w:t>成本指标</w:t>
            </w:r>
          </w:p>
        </w:tc>
        <w:tc>
          <w:tcPr>
            <w:tcW w:w="2268" w:type="dxa"/>
            <w:gridSpan w:val="4"/>
            <w:tcBorders>
              <w:top w:val="single" w:sz="4" w:space="0" w:color="auto"/>
              <w:left w:val="nil"/>
              <w:bottom w:val="single" w:sz="4" w:space="0" w:color="auto"/>
              <w:right w:val="single" w:sz="4" w:space="0" w:color="auto"/>
            </w:tcBorders>
            <w:shd w:val="clear" w:color="auto" w:fill="auto"/>
            <w:noWrap/>
            <w:vAlign w:val="center"/>
          </w:tcPr>
          <w:p w:rsidR="00CA1D38" w:rsidRPr="0095520C" w:rsidRDefault="00CA1D38" w:rsidP="00CC3A20">
            <w:pPr>
              <w:rPr>
                <w:rFonts w:ascii="宋体" w:hAnsi="宋体" w:cs="宋体"/>
                <w:color w:val="000000"/>
                <w:sz w:val="24"/>
              </w:rPr>
            </w:pPr>
            <w:r>
              <w:rPr>
                <w:rFonts w:ascii="宋体" w:hAnsi="宋体" w:cs="宋体" w:hint="eastAsia"/>
                <w:color w:val="000000"/>
                <w:sz w:val="24"/>
              </w:rPr>
              <w:t>总成本控制在</w:t>
            </w:r>
            <w:r w:rsidRPr="004C5101">
              <w:rPr>
                <w:rFonts w:ascii="宋体" w:hAnsi="宋体" w:cs="宋体"/>
                <w:color w:val="000000"/>
                <w:sz w:val="24"/>
              </w:rPr>
              <w:t>18.3438</w:t>
            </w:r>
            <w:r>
              <w:rPr>
                <w:rFonts w:ascii="宋体" w:hAnsi="宋体" w:cs="宋体" w:hint="eastAsia"/>
                <w:color w:val="000000"/>
                <w:sz w:val="24"/>
              </w:rPr>
              <w:t>万元内</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CA1D38" w:rsidRPr="0095520C" w:rsidRDefault="00CA1D38" w:rsidP="00CC3A20">
            <w:pPr>
              <w:rPr>
                <w:rFonts w:ascii="宋体" w:hAnsi="宋体" w:cs="宋体"/>
                <w:color w:val="000000"/>
                <w:sz w:val="24"/>
              </w:rPr>
            </w:pPr>
            <w:r w:rsidRPr="0095520C">
              <w:rPr>
                <w:rFonts w:ascii="宋体" w:hAnsi="宋体" w:cs="宋体" w:hint="eastAsia"/>
                <w:color w:val="000000"/>
                <w:sz w:val="24"/>
              </w:rPr>
              <w:t xml:space="preserve">　</w:t>
            </w:r>
            <w:r>
              <w:rPr>
                <w:rFonts w:ascii="宋体" w:hAnsi="宋体" w:cs="宋体" w:hint="eastAsia"/>
                <w:color w:val="000000"/>
                <w:sz w:val="24"/>
              </w:rPr>
              <w:t>总成本控制在</w:t>
            </w:r>
            <w:r w:rsidRPr="004C5101">
              <w:rPr>
                <w:rFonts w:ascii="宋体" w:hAnsi="宋体" w:cs="宋体"/>
                <w:color w:val="000000"/>
                <w:sz w:val="24"/>
              </w:rPr>
              <w:t>18.3438</w:t>
            </w:r>
            <w:r>
              <w:rPr>
                <w:rFonts w:ascii="宋体" w:hAnsi="宋体" w:cs="宋体" w:hint="eastAsia"/>
                <w:color w:val="000000"/>
                <w:sz w:val="24"/>
              </w:rPr>
              <w:t>万元内</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
          <w:p w:rsidR="00CA1D38" w:rsidRDefault="00CA1D38" w:rsidP="00CC3A20">
            <w:pPr>
              <w:rPr>
                <w:rFonts w:ascii="宋体" w:hAnsi="宋体" w:cs="宋体"/>
                <w:color w:val="000000"/>
                <w:sz w:val="24"/>
              </w:rPr>
            </w:pPr>
            <w:r w:rsidRPr="0095520C">
              <w:rPr>
                <w:rFonts w:ascii="宋体" w:hAnsi="宋体" w:cs="宋体" w:hint="eastAsia"/>
                <w:color w:val="000000"/>
                <w:sz w:val="24"/>
              </w:rPr>
              <w:t xml:space="preserve">　</w:t>
            </w:r>
            <w:r>
              <w:rPr>
                <w:rFonts w:ascii="宋体" w:hAnsi="宋体" w:cs="宋体" w:hint="eastAsia"/>
                <w:color w:val="000000"/>
                <w:sz w:val="24"/>
              </w:rPr>
              <w:t>实际成本</w:t>
            </w:r>
          </w:p>
          <w:p w:rsidR="00CA1D38" w:rsidRPr="0095520C" w:rsidRDefault="00CA1D38" w:rsidP="00CC3A20">
            <w:pPr>
              <w:rPr>
                <w:rFonts w:ascii="宋体" w:hAnsi="宋体" w:cs="宋体"/>
                <w:color w:val="000000"/>
                <w:sz w:val="24"/>
              </w:rPr>
            </w:pPr>
            <w:r w:rsidRPr="002D713B">
              <w:rPr>
                <w:rFonts w:ascii="宋体" w:hAnsi="宋体" w:cs="宋体"/>
                <w:color w:val="000000"/>
                <w:sz w:val="24"/>
              </w:rPr>
              <w:t>15.7611</w:t>
            </w:r>
            <w:r>
              <w:rPr>
                <w:rFonts w:ascii="宋体" w:hAnsi="宋体" w:cs="宋体"/>
                <w:color w:val="000000"/>
                <w:sz w:val="24"/>
              </w:rPr>
              <w:t>万元</w:t>
            </w:r>
          </w:p>
        </w:tc>
        <w:tc>
          <w:tcPr>
            <w:tcW w:w="8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A1D38" w:rsidRPr="0095520C" w:rsidRDefault="00CA1D38" w:rsidP="00CC3A20">
            <w:pPr>
              <w:jc w:val="center"/>
              <w:rPr>
                <w:rFonts w:ascii="宋体" w:hAnsi="宋体" w:cs="宋体"/>
                <w:color w:val="000000"/>
                <w:sz w:val="24"/>
              </w:rPr>
            </w:pPr>
            <w:r>
              <w:rPr>
                <w:rFonts w:ascii="宋体" w:hAnsi="宋体" w:cs="宋体" w:hint="eastAsia"/>
                <w:color w:val="000000"/>
                <w:sz w:val="24"/>
              </w:rPr>
              <w:t>5</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A1D38" w:rsidRPr="0095520C" w:rsidRDefault="00CA1D38" w:rsidP="00CC3A20">
            <w:pPr>
              <w:jc w:val="center"/>
              <w:rPr>
                <w:rFonts w:ascii="宋体" w:hAnsi="宋体" w:cs="宋体"/>
                <w:color w:val="000000"/>
                <w:sz w:val="24"/>
              </w:rPr>
            </w:pPr>
            <w:r>
              <w:rPr>
                <w:rFonts w:ascii="宋体" w:hAnsi="宋体" w:cs="宋体" w:hint="eastAsia"/>
                <w:color w:val="000000"/>
                <w:sz w:val="24"/>
              </w:rPr>
              <w:t>5</w:t>
            </w:r>
          </w:p>
        </w:tc>
        <w:tc>
          <w:tcPr>
            <w:tcW w:w="59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D38" w:rsidRPr="0095520C" w:rsidRDefault="00CA1D38" w:rsidP="00CC3A20">
            <w:pPr>
              <w:jc w:val="center"/>
              <w:rPr>
                <w:rFonts w:ascii="宋体" w:hAnsi="宋体" w:cs="宋体"/>
                <w:color w:val="000000"/>
                <w:sz w:val="24"/>
              </w:rPr>
            </w:pPr>
            <w:r>
              <w:rPr>
                <w:rFonts w:ascii="宋体" w:hAnsi="宋体" w:cs="宋体"/>
                <w:color w:val="000000"/>
                <w:sz w:val="24"/>
              </w:rPr>
              <w:t>整个项目执行过程中，旅游专业专家资质偏低，专家费用和最后的案例征集都有节余，当即返回了财政。</w:t>
            </w:r>
          </w:p>
        </w:tc>
      </w:tr>
      <w:tr w:rsidR="00CA1D38" w:rsidRPr="0095520C" w:rsidTr="00CC3A20">
        <w:trPr>
          <w:gridAfter w:val="1"/>
          <w:wAfter w:w="2883" w:type="dxa"/>
          <w:trHeight w:val="416"/>
        </w:trPr>
        <w:tc>
          <w:tcPr>
            <w:tcW w:w="710" w:type="dxa"/>
            <w:vMerge/>
            <w:tcBorders>
              <w:top w:val="nil"/>
              <w:left w:val="single" w:sz="4" w:space="0" w:color="auto"/>
              <w:bottom w:val="single" w:sz="4" w:space="0" w:color="auto"/>
              <w:right w:val="single" w:sz="4" w:space="0" w:color="auto"/>
            </w:tcBorders>
            <w:vAlign w:val="center"/>
          </w:tcPr>
          <w:p w:rsidR="00CA1D38" w:rsidRPr="0095520C" w:rsidRDefault="00CA1D38" w:rsidP="00CC3A20">
            <w:pPr>
              <w:rPr>
                <w:rFonts w:ascii="宋体" w:hAnsi="宋体" w:cs="宋体"/>
                <w:color w:val="000000"/>
                <w:sz w:val="24"/>
              </w:rPr>
            </w:pPr>
          </w:p>
        </w:tc>
        <w:tc>
          <w:tcPr>
            <w:tcW w:w="674"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CA1D38" w:rsidRPr="0095520C" w:rsidRDefault="00CA1D38" w:rsidP="00CC3A20">
            <w:pPr>
              <w:jc w:val="center"/>
              <w:rPr>
                <w:rFonts w:ascii="宋体" w:hAnsi="宋体" w:cs="宋体"/>
                <w:sz w:val="24"/>
              </w:rPr>
            </w:pPr>
            <w:r w:rsidRPr="0095520C">
              <w:rPr>
                <w:rFonts w:ascii="宋体" w:hAnsi="宋体" w:cs="宋体" w:hint="eastAsia"/>
                <w:sz w:val="24"/>
              </w:rPr>
              <w:t>效</w:t>
            </w:r>
            <w:r w:rsidRPr="0095520C">
              <w:rPr>
                <w:rFonts w:ascii="宋体" w:hAnsi="宋体" w:cs="宋体" w:hint="eastAsia"/>
                <w:sz w:val="24"/>
              </w:rPr>
              <w:br/>
            </w:r>
            <w:r w:rsidRPr="0095520C">
              <w:rPr>
                <w:rFonts w:ascii="宋体" w:hAnsi="宋体" w:cs="宋体" w:hint="eastAsia"/>
                <w:sz w:val="24"/>
              </w:rPr>
              <w:t>果</w:t>
            </w:r>
            <w:r w:rsidRPr="0095520C">
              <w:rPr>
                <w:rFonts w:ascii="宋体" w:hAnsi="宋体" w:cs="宋体" w:hint="eastAsia"/>
                <w:sz w:val="24"/>
              </w:rPr>
              <w:br/>
            </w:r>
            <w:r w:rsidRPr="0095520C">
              <w:rPr>
                <w:rFonts w:ascii="宋体" w:hAnsi="宋体" w:cs="宋体" w:hint="eastAsia"/>
                <w:sz w:val="24"/>
              </w:rPr>
              <w:t>指</w:t>
            </w:r>
            <w:r w:rsidRPr="0095520C">
              <w:rPr>
                <w:rFonts w:ascii="宋体" w:hAnsi="宋体" w:cs="宋体" w:hint="eastAsia"/>
                <w:sz w:val="24"/>
              </w:rPr>
              <w:br/>
            </w:r>
            <w:r w:rsidRPr="0095520C">
              <w:rPr>
                <w:rFonts w:ascii="宋体" w:hAnsi="宋体" w:cs="宋体" w:hint="eastAsia"/>
                <w:sz w:val="24"/>
              </w:rPr>
              <w:t>标</w:t>
            </w:r>
            <w:r w:rsidRPr="0095520C">
              <w:rPr>
                <w:rFonts w:ascii="宋体" w:hAnsi="宋体" w:cs="宋体" w:hint="eastAsia"/>
                <w:sz w:val="24"/>
              </w:rPr>
              <w:br/>
              <w:t>(40</w:t>
            </w:r>
            <w:r w:rsidRPr="0095520C">
              <w:rPr>
                <w:rFonts w:ascii="宋体" w:hAnsi="宋体" w:cs="宋体" w:hint="eastAsia"/>
                <w:sz w:val="24"/>
              </w:rPr>
              <w:t>分</w:t>
            </w:r>
            <w:r w:rsidRPr="0095520C">
              <w:rPr>
                <w:rFonts w:ascii="宋体" w:hAnsi="宋体" w:cs="宋体" w:hint="eastAsia"/>
                <w:sz w:val="24"/>
              </w:rPr>
              <w:t>)</w:t>
            </w:r>
          </w:p>
        </w:tc>
        <w:tc>
          <w:tcPr>
            <w:tcW w:w="4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D38" w:rsidRDefault="00CA1D38" w:rsidP="00CC3A20">
            <w:pPr>
              <w:jc w:val="center"/>
              <w:rPr>
                <w:rFonts w:ascii="宋体" w:hAnsi="宋体" w:cs="宋体"/>
                <w:sz w:val="24"/>
              </w:rPr>
            </w:pPr>
          </w:p>
          <w:p w:rsidR="00CA1D38" w:rsidRPr="0095520C" w:rsidRDefault="00CA1D38" w:rsidP="00CC3A20">
            <w:pPr>
              <w:jc w:val="center"/>
              <w:rPr>
                <w:rFonts w:ascii="宋体" w:hAnsi="宋体" w:cs="宋体"/>
                <w:sz w:val="24"/>
              </w:rPr>
            </w:pPr>
            <w:r w:rsidRPr="0095520C">
              <w:rPr>
                <w:rFonts w:ascii="宋体" w:hAnsi="宋体" w:cs="宋体" w:hint="eastAsia"/>
                <w:sz w:val="24"/>
              </w:rPr>
              <w:t>效益</w:t>
            </w:r>
            <w:r>
              <w:rPr>
                <w:rFonts w:ascii="宋体" w:hAnsi="宋体" w:cs="宋体" w:hint="eastAsia"/>
                <w:sz w:val="24"/>
              </w:rPr>
              <w:t>指标</w:t>
            </w:r>
            <w:r w:rsidRPr="0095520C">
              <w:rPr>
                <w:rFonts w:ascii="宋体" w:hAnsi="宋体" w:cs="宋体" w:hint="eastAsia"/>
                <w:sz w:val="24"/>
              </w:rPr>
              <w:br/>
            </w:r>
          </w:p>
        </w:tc>
        <w:tc>
          <w:tcPr>
            <w:tcW w:w="2268" w:type="dxa"/>
            <w:gridSpan w:val="4"/>
            <w:tcBorders>
              <w:top w:val="single" w:sz="4" w:space="0" w:color="auto"/>
              <w:left w:val="nil"/>
              <w:bottom w:val="single" w:sz="4" w:space="0" w:color="auto"/>
              <w:right w:val="single" w:sz="4" w:space="0" w:color="auto"/>
            </w:tcBorders>
            <w:shd w:val="clear" w:color="auto" w:fill="auto"/>
            <w:noWrap/>
            <w:vAlign w:val="center"/>
          </w:tcPr>
          <w:p w:rsidR="00CA1D38" w:rsidRDefault="00CA1D38" w:rsidP="00CC3A20">
            <w:pPr>
              <w:rPr>
                <w:rFonts w:ascii="宋体" w:hAnsi="宋体" w:cs="宋体"/>
                <w:color w:val="000000"/>
                <w:szCs w:val="21"/>
              </w:rPr>
            </w:pPr>
            <w:r w:rsidRPr="00CD4227">
              <w:rPr>
                <w:rFonts w:ascii="宋体" w:hAnsi="宋体" w:cs="宋体" w:hint="eastAsia"/>
                <w:color w:val="000000"/>
                <w:szCs w:val="21"/>
              </w:rPr>
              <w:t>1</w:t>
            </w:r>
            <w:r w:rsidRPr="00CD4227">
              <w:rPr>
                <w:rFonts w:ascii="宋体" w:hAnsi="宋体" w:cs="宋体" w:hint="eastAsia"/>
                <w:color w:val="000000"/>
                <w:szCs w:val="21"/>
              </w:rPr>
              <w:t>、</w:t>
            </w:r>
            <w:r>
              <w:rPr>
                <w:rFonts w:ascii="宋体" w:hAnsi="宋体" w:cs="宋体" w:hint="eastAsia"/>
                <w:color w:val="000000"/>
                <w:szCs w:val="21"/>
              </w:rPr>
              <w:t>人才培养方案、课程标准、教学活动策划、学习任务书描述</w:t>
            </w:r>
            <w:r w:rsidRPr="00CD4227">
              <w:rPr>
                <w:rFonts w:ascii="宋体" w:hAnsi="宋体" w:cs="宋体" w:hint="eastAsia"/>
                <w:color w:val="000000"/>
                <w:szCs w:val="21"/>
              </w:rPr>
              <w:t>100%</w:t>
            </w:r>
            <w:r>
              <w:rPr>
                <w:rFonts w:ascii="宋体" w:hAnsi="宋体" w:cs="宋体" w:hint="eastAsia"/>
                <w:color w:val="000000"/>
                <w:szCs w:val="21"/>
              </w:rPr>
              <w:t>落实于教学</w:t>
            </w:r>
          </w:p>
          <w:p w:rsidR="00CA1D38" w:rsidRPr="0095520C" w:rsidRDefault="00CA1D38" w:rsidP="00CC3A20">
            <w:pPr>
              <w:rPr>
                <w:rFonts w:ascii="宋体" w:hAnsi="宋体" w:cs="宋体"/>
                <w:color w:val="000000"/>
                <w:sz w:val="24"/>
              </w:rPr>
            </w:pPr>
            <w:r w:rsidRPr="00CD4227">
              <w:rPr>
                <w:rFonts w:ascii="宋体" w:hAnsi="宋体" w:cs="宋体" w:hint="eastAsia"/>
                <w:color w:val="000000"/>
                <w:szCs w:val="21"/>
              </w:rPr>
              <w:t>2</w:t>
            </w:r>
            <w:r w:rsidRPr="00CD4227">
              <w:rPr>
                <w:rFonts w:ascii="宋体" w:hAnsi="宋体" w:cs="宋体" w:hint="eastAsia"/>
                <w:color w:val="000000"/>
                <w:szCs w:val="21"/>
              </w:rPr>
              <w:t>、</w:t>
            </w:r>
            <w:r>
              <w:rPr>
                <w:rFonts w:ascii="宋体" w:hAnsi="宋体" w:cs="宋体" w:hint="eastAsia"/>
                <w:color w:val="000000"/>
                <w:szCs w:val="21"/>
              </w:rPr>
              <w:t>开发的工作页</w:t>
            </w:r>
            <w:r>
              <w:rPr>
                <w:rFonts w:ascii="宋体" w:hAnsi="宋体" w:cs="宋体" w:hint="eastAsia"/>
                <w:color w:val="000000"/>
                <w:szCs w:val="21"/>
              </w:rPr>
              <w:t>100%</w:t>
            </w:r>
            <w:r>
              <w:rPr>
                <w:rFonts w:ascii="宋体" w:hAnsi="宋体" w:cs="宋体" w:hint="eastAsia"/>
                <w:color w:val="000000"/>
                <w:szCs w:val="21"/>
              </w:rPr>
              <w:t>落实于教学，并形成旅游专业一体化教学文件。</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CA1D38" w:rsidRDefault="00CA1D38" w:rsidP="00CC3A20">
            <w:pPr>
              <w:rPr>
                <w:rFonts w:ascii="宋体" w:hAnsi="宋体" w:cs="宋体"/>
                <w:color w:val="000000"/>
                <w:szCs w:val="21"/>
              </w:rPr>
            </w:pPr>
            <w:r w:rsidRPr="0095520C">
              <w:rPr>
                <w:rFonts w:ascii="宋体" w:hAnsi="宋体" w:cs="宋体" w:hint="eastAsia"/>
                <w:color w:val="000000"/>
                <w:sz w:val="24"/>
              </w:rPr>
              <w:t xml:space="preserve">　</w:t>
            </w:r>
            <w:r w:rsidRPr="00CD4227">
              <w:rPr>
                <w:rFonts w:ascii="宋体" w:hAnsi="宋体" w:cs="宋体" w:hint="eastAsia"/>
                <w:color w:val="000000"/>
                <w:szCs w:val="21"/>
              </w:rPr>
              <w:t>1</w:t>
            </w:r>
            <w:r w:rsidRPr="00CD4227">
              <w:rPr>
                <w:rFonts w:ascii="宋体" w:hAnsi="宋体" w:cs="宋体" w:hint="eastAsia"/>
                <w:color w:val="000000"/>
                <w:szCs w:val="21"/>
              </w:rPr>
              <w:t>、</w:t>
            </w:r>
            <w:r>
              <w:rPr>
                <w:rFonts w:ascii="宋体" w:hAnsi="宋体" w:cs="宋体" w:hint="eastAsia"/>
                <w:color w:val="000000"/>
                <w:szCs w:val="21"/>
              </w:rPr>
              <w:t>人才培养方案、课程标准、教学活动策划、学习任务书描述</w:t>
            </w:r>
            <w:r w:rsidRPr="00CD4227">
              <w:rPr>
                <w:rFonts w:ascii="宋体" w:hAnsi="宋体" w:cs="宋体" w:hint="eastAsia"/>
                <w:color w:val="000000"/>
                <w:szCs w:val="21"/>
              </w:rPr>
              <w:t>100%</w:t>
            </w:r>
            <w:r>
              <w:rPr>
                <w:rFonts w:ascii="宋体" w:hAnsi="宋体" w:cs="宋体" w:hint="eastAsia"/>
                <w:color w:val="000000"/>
                <w:szCs w:val="21"/>
              </w:rPr>
              <w:t>落实于教学</w:t>
            </w:r>
          </w:p>
          <w:p w:rsidR="00CA1D38" w:rsidRPr="0095520C" w:rsidRDefault="00CA1D38" w:rsidP="00CC3A20">
            <w:pPr>
              <w:rPr>
                <w:rFonts w:ascii="宋体" w:hAnsi="宋体" w:cs="宋体"/>
                <w:color w:val="000000"/>
                <w:sz w:val="24"/>
              </w:rPr>
            </w:pPr>
            <w:r w:rsidRPr="00CD4227">
              <w:rPr>
                <w:rFonts w:ascii="宋体" w:hAnsi="宋体" w:cs="宋体" w:hint="eastAsia"/>
                <w:color w:val="000000"/>
                <w:szCs w:val="21"/>
              </w:rPr>
              <w:t>2</w:t>
            </w:r>
            <w:r w:rsidRPr="00CD4227">
              <w:rPr>
                <w:rFonts w:ascii="宋体" w:hAnsi="宋体" w:cs="宋体" w:hint="eastAsia"/>
                <w:color w:val="000000"/>
                <w:szCs w:val="21"/>
              </w:rPr>
              <w:t>、</w:t>
            </w:r>
            <w:r>
              <w:rPr>
                <w:rFonts w:ascii="宋体" w:hAnsi="宋体" w:cs="宋体" w:hint="eastAsia"/>
                <w:color w:val="000000"/>
                <w:szCs w:val="21"/>
              </w:rPr>
              <w:t>开发的工作页</w:t>
            </w:r>
            <w:r>
              <w:rPr>
                <w:rFonts w:ascii="宋体" w:hAnsi="宋体" w:cs="宋体" w:hint="eastAsia"/>
                <w:color w:val="000000"/>
                <w:szCs w:val="21"/>
              </w:rPr>
              <w:t>100%</w:t>
            </w:r>
            <w:r>
              <w:rPr>
                <w:rFonts w:ascii="宋体" w:hAnsi="宋体" w:cs="宋体" w:hint="eastAsia"/>
                <w:color w:val="000000"/>
                <w:szCs w:val="21"/>
              </w:rPr>
              <w:t>落实于教学，并形成旅游专业一体化教学文件。</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tcPr>
          <w:p w:rsidR="00CA1D38" w:rsidRDefault="00CA1D38" w:rsidP="00CC3A20">
            <w:pPr>
              <w:rPr>
                <w:rFonts w:ascii="宋体" w:hAnsi="宋体" w:cs="宋体"/>
                <w:color w:val="000000"/>
                <w:szCs w:val="21"/>
              </w:rPr>
            </w:pPr>
            <w:r w:rsidRPr="00CD4227">
              <w:rPr>
                <w:rFonts w:ascii="宋体" w:hAnsi="宋体" w:cs="宋体" w:hint="eastAsia"/>
                <w:color w:val="000000"/>
                <w:szCs w:val="21"/>
              </w:rPr>
              <w:t>1</w:t>
            </w:r>
            <w:r w:rsidRPr="00CD4227">
              <w:rPr>
                <w:rFonts w:ascii="宋体" w:hAnsi="宋体" w:cs="宋体" w:hint="eastAsia"/>
                <w:color w:val="000000"/>
                <w:szCs w:val="21"/>
              </w:rPr>
              <w:t>、</w:t>
            </w:r>
            <w:r>
              <w:rPr>
                <w:rFonts w:ascii="宋体" w:hAnsi="宋体" w:cs="宋体" w:hint="eastAsia"/>
                <w:color w:val="000000"/>
                <w:szCs w:val="21"/>
              </w:rPr>
              <w:t>人才培养方案、课程标准、教学活动策划、学习任务书描述评审通过后已经落实于</w:t>
            </w:r>
            <w:r>
              <w:rPr>
                <w:rFonts w:ascii="宋体" w:hAnsi="宋体" w:cs="宋体" w:hint="eastAsia"/>
                <w:color w:val="000000"/>
                <w:szCs w:val="21"/>
              </w:rPr>
              <w:t>2018</w:t>
            </w:r>
            <w:r>
              <w:rPr>
                <w:rFonts w:ascii="宋体" w:hAnsi="宋体" w:cs="宋体" w:hint="eastAsia"/>
                <w:color w:val="000000"/>
                <w:szCs w:val="21"/>
              </w:rPr>
              <w:t>级和</w:t>
            </w:r>
            <w:r>
              <w:rPr>
                <w:rFonts w:ascii="宋体" w:hAnsi="宋体" w:cs="宋体" w:hint="eastAsia"/>
                <w:color w:val="000000"/>
                <w:szCs w:val="21"/>
              </w:rPr>
              <w:t>2019</w:t>
            </w:r>
            <w:r>
              <w:rPr>
                <w:rFonts w:ascii="宋体" w:hAnsi="宋体" w:cs="宋体" w:hint="eastAsia"/>
                <w:color w:val="000000"/>
                <w:szCs w:val="21"/>
              </w:rPr>
              <w:t>级旅游专业教学中</w:t>
            </w:r>
          </w:p>
          <w:p w:rsidR="00CA1D38" w:rsidRPr="0095520C" w:rsidRDefault="00CA1D38" w:rsidP="00CC3A20">
            <w:pPr>
              <w:jc w:val="center"/>
              <w:rPr>
                <w:rFonts w:ascii="宋体" w:hAnsi="宋体" w:cs="宋体"/>
                <w:color w:val="000000"/>
                <w:sz w:val="24"/>
              </w:rPr>
            </w:pPr>
            <w:r w:rsidRPr="00CD4227">
              <w:rPr>
                <w:rFonts w:ascii="宋体" w:hAnsi="宋体" w:cs="宋体" w:hint="eastAsia"/>
                <w:color w:val="000000"/>
                <w:szCs w:val="21"/>
              </w:rPr>
              <w:t>2</w:t>
            </w:r>
            <w:r w:rsidRPr="00CD4227">
              <w:rPr>
                <w:rFonts w:ascii="宋体" w:hAnsi="宋体" w:cs="宋体" w:hint="eastAsia"/>
                <w:color w:val="000000"/>
                <w:szCs w:val="21"/>
              </w:rPr>
              <w:t>、</w:t>
            </w:r>
            <w:r>
              <w:rPr>
                <w:rFonts w:ascii="宋体" w:hAnsi="宋体" w:cs="宋体" w:hint="eastAsia"/>
                <w:color w:val="000000"/>
                <w:szCs w:val="21"/>
              </w:rPr>
              <w:t>开发的工作页</w:t>
            </w:r>
            <w:r>
              <w:rPr>
                <w:rFonts w:ascii="宋体" w:hAnsi="宋体" w:cs="宋体" w:hint="eastAsia"/>
                <w:color w:val="000000"/>
                <w:szCs w:val="21"/>
              </w:rPr>
              <w:t>100%</w:t>
            </w:r>
            <w:r>
              <w:rPr>
                <w:rFonts w:ascii="宋体" w:hAnsi="宋体" w:cs="宋体" w:hint="eastAsia"/>
                <w:color w:val="000000"/>
                <w:szCs w:val="21"/>
              </w:rPr>
              <w:t>落实于教学，并已经形成旅游专业一体化教学文件。</w:t>
            </w:r>
            <w:r w:rsidRPr="0095520C">
              <w:rPr>
                <w:rFonts w:ascii="宋体" w:hAnsi="宋体" w:cs="宋体" w:hint="eastAsia"/>
                <w:color w:val="000000"/>
                <w:sz w:val="24"/>
              </w:rPr>
              <w:t xml:space="preserve">　</w:t>
            </w:r>
          </w:p>
        </w:tc>
        <w:tc>
          <w:tcPr>
            <w:tcW w:w="8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A1D38" w:rsidRPr="0095520C" w:rsidRDefault="00CA1D38" w:rsidP="00CC3A20">
            <w:pPr>
              <w:jc w:val="center"/>
              <w:rPr>
                <w:rFonts w:ascii="宋体" w:hAnsi="宋体" w:cs="宋体"/>
                <w:color w:val="000000"/>
                <w:sz w:val="24"/>
              </w:rPr>
            </w:pPr>
            <w:r>
              <w:rPr>
                <w:rFonts w:ascii="宋体" w:hAnsi="宋体" w:cs="宋体" w:hint="eastAsia"/>
                <w:color w:val="000000"/>
                <w:sz w:val="24"/>
              </w:rPr>
              <w:t>20</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A1D38" w:rsidRPr="0095520C" w:rsidRDefault="00CA1D38" w:rsidP="00CC3A20">
            <w:pPr>
              <w:jc w:val="center"/>
              <w:rPr>
                <w:rFonts w:ascii="宋体" w:hAnsi="宋体" w:cs="宋体"/>
                <w:color w:val="000000"/>
                <w:sz w:val="24"/>
              </w:rPr>
            </w:pPr>
            <w:r>
              <w:rPr>
                <w:rFonts w:ascii="宋体" w:hAnsi="宋体" w:cs="宋体" w:hint="eastAsia"/>
                <w:color w:val="000000"/>
                <w:sz w:val="24"/>
              </w:rPr>
              <w:t>20</w:t>
            </w:r>
          </w:p>
        </w:tc>
        <w:tc>
          <w:tcPr>
            <w:tcW w:w="59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D38" w:rsidRPr="0095520C" w:rsidRDefault="00CA1D38" w:rsidP="00CC3A20">
            <w:pPr>
              <w:jc w:val="center"/>
              <w:rPr>
                <w:rFonts w:ascii="宋体" w:hAnsi="宋体" w:cs="宋体"/>
                <w:color w:val="000000"/>
                <w:sz w:val="24"/>
              </w:rPr>
            </w:pPr>
          </w:p>
        </w:tc>
      </w:tr>
      <w:tr w:rsidR="00CA1D38" w:rsidRPr="0095520C" w:rsidTr="00CC3A20">
        <w:trPr>
          <w:gridAfter w:val="1"/>
          <w:wAfter w:w="2883" w:type="dxa"/>
          <w:trHeight w:val="413"/>
        </w:trPr>
        <w:tc>
          <w:tcPr>
            <w:tcW w:w="710" w:type="dxa"/>
            <w:vMerge/>
            <w:tcBorders>
              <w:top w:val="nil"/>
              <w:left w:val="single" w:sz="4" w:space="0" w:color="auto"/>
              <w:bottom w:val="single" w:sz="4" w:space="0" w:color="auto"/>
              <w:right w:val="single" w:sz="4" w:space="0" w:color="auto"/>
            </w:tcBorders>
            <w:vAlign w:val="center"/>
          </w:tcPr>
          <w:p w:rsidR="00CA1D38" w:rsidRPr="0095520C" w:rsidRDefault="00CA1D38" w:rsidP="00CC3A20">
            <w:pPr>
              <w:rPr>
                <w:rFonts w:ascii="宋体" w:hAnsi="宋体" w:cs="宋体"/>
                <w:color w:val="000000"/>
                <w:sz w:val="24"/>
              </w:rPr>
            </w:pPr>
          </w:p>
        </w:tc>
        <w:tc>
          <w:tcPr>
            <w:tcW w:w="674" w:type="dxa"/>
            <w:gridSpan w:val="2"/>
            <w:vMerge/>
            <w:tcBorders>
              <w:top w:val="nil"/>
              <w:left w:val="single" w:sz="4" w:space="0" w:color="auto"/>
              <w:bottom w:val="single" w:sz="4" w:space="0" w:color="000000"/>
              <w:right w:val="single" w:sz="4" w:space="0" w:color="auto"/>
            </w:tcBorders>
            <w:vAlign w:val="center"/>
          </w:tcPr>
          <w:p w:rsidR="00CA1D38" w:rsidRPr="0095520C" w:rsidRDefault="00CA1D38" w:rsidP="00CC3A20">
            <w:pPr>
              <w:rPr>
                <w:rFonts w:ascii="宋体" w:hAnsi="宋体" w:cs="宋体"/>
                <w:sz w:val="24"/>
              </w:rPr>
            </w:pPr>
          </w:p>
        </w:tc>
        <w:tc>
          <w:tcPr>
            <w:tcW w:w="425" w:type="dxa"/>
            <w:gridSpan w:val="2"/>
            <w:tcBorders>
              <w:top w:val="nil"/>
              <w:left w:val="single" w:sz="4" w:space="0" w:color="auto"/>
              <w:bottom w:val="single" w:sz="4" w:space="0" w:color="auto"/>
              <w:right w:val="single" w:sz="4" w:space="0" w:color="auto"/>
            </w:tcBorders>
            <w:shd w:val="clear" w:color="auto" w:fill="auto"/>
            <w:vAlign w:val="center"/>
          </w:tcPr>
          <w:p w:rsidR="00CA1D38" w:rsidRPr="0095520C" w:rsidRDefault="00CA1D38" w:rsidP="00CC3A20">
            <w:pPr>
              <w:jc w:val="center"/>
              <w:rPr>
                <w:rFonts w:ascii="宋体" w:hAnsi="宋体" w:cs="宋体"/>
                <w:sz w:val="24"/>
              </w:rPr>
            </w:pPr>
            <w:r w:rsidRPr="0095520C">
              <w:rPr>
                <w:rFonts w:ascii="宋体" w:hAnsi="宋体" w:cs="宋体" w:hint="eastAsia"/>
                <w:sz w:val="24"/>
              </w:rPr>
              <w:t>服务对象</w:t>
            </w:r>
            <w:r w:rsidRPr="0095520C">
              <w:rPr>
                <w:rFonts w:ascii="宋体" w:hAnsi="宋体" w:cs="宋体" w:hint="eastAsia"/>
                <w:sz w:val="24"/>
              </w:rPr>
              <w:br/>
            </w:r>
            <w:r w:rsidRPr="0095520C">
              <w:rPr>
                <w:rFonts w:ascii="宋体" w:hAnsi="宋体" w:cs="宋体" w:hint="eastAsia"/>
                <w:sz w:val="24"/>
              </w:rPr>
              <w:t>满意度指标</w:t>
            </w:r>
          </w:p>
        </w:tc>
        <w:tc>
          <w:tcPr>
            <w:tcW w:w="2268" w:type="dxa"/>
            <w:gridSpan w:val="4"/>
            <w:tcBorders>
              <w:top w:val="nil"/>
              <w:left w:val="nil"/>
              <w:bottom w:val="single" w:sz="4" w:space="0" w:color="auto"/>
              <w:right w:val="single" w:sz="4" w:space="0" w:color="auto"/>
            </w:tcBorders>
            <w:shd w:val="clear" w:color="auto" w:fill="auto"/>
            <w:noWrap/>
            <w:vAlign w:val="center"/>
          </w:tcPr>
          <w:p w:rsidR="00CA1D38" w:rsidRPr="0095520C" w:rsidRDefault="00CA1D38" w:rsidP="00CC3A20">
            <w:pPr>
              <w:rPr>
                <w:rFonts w:ascii="宋体" w:hAnsi="宋体" w:cs="宋体"/>
                <w:color w:val="000000"/>
                <w:sz w:val="24"/>
              </w:rPr>
            </w:pPr>
            <w:r>
              <w:rPr>
                <w:rFonts w:ascii="宋体" w:hAnsi="宋体" w:cs="宋体" w:hint="eastAsia"/>
                <w:szCs w:val="21"/>
              </w:rPr>
              <w:t>旅游专业教学班级满意度达</w:t>
            </w:r>
            <w:r w:rsidRPr="002102E4">
              <w:rPr>
                <w:rFonts w:ascii="宋体" w:hAnsi="宋体" w:cs="宋体" w:hint="eastAsia"/>
                <w:szCs w:val="21"/>
              </w:rPr>
              <w:t>100%</w:t>
            </w:r>
            <w:r w:rsidRPr="002102E4">
              <w:rPr>
                <w:rFonts w:ascii="宋体" w:hAnsi="宋体" w:cs="宋体" w:hint="eastAsia"/>
                <w:color w:val="000000"/>
                <w:szCs w:val="21"/>
              </w:rPr>
              <w:t xml:space="preserve">　</w:t>
            </w:r>
          </w:p>
        </w:tc>
        <w:tc>
          <w:tcPr>
            <w:tcW w:w="1418" w:type="dxa"/>
            <w:tcBorders>
              <w:top w:val="nil"/>
              <w:left w:val="nil"/>
              <w:bottom w:val="single" w:sz="4" w:space="0" w:color="auto"/>
              <w:right w:val="single" w:sz="4" w:space="0" w:color="auto"/>
            </w:tcBorders>
            <w:shd w:val="clear" w:color="auto" w:fill="auto"/>
            <w:noWrap/>
            <w:vAlign w:val="center"/>
          </w:tcPr>
          <w:p w:rsidR="00CA1D38" w:rsidRPr="0095520C" w:rsidRDefault="00CA1D38" w:rsidP="00CC3A20">
            <w:pPr>
              <w:rPr>
                <w:rFonts w:ascii="宋体" w:hAnsi="宋体" w:cs="宋体"/>
                <w:color w:val="000000"/>
                <w:sz w:val="24"/>
              </w:rPr>
            </w:pPr>
            <w:r>
              <w:rPr>
                <w:rFonts w:ascii="宋体" w:hAnsi="宋体" w:cs="宋体" w:hint="eastAsia"/>
                <w:szCs w:val="21"/>
              </w:rPr>
              <w:t>旅游专业教学班级满意度达</w:t>
            </w:r>
            <w:r w:rsidRPr="002102E4">
              <w:rPr>
                <w:rFonts w:ascii="宋体" w:hAnsi="宋体" w:cs="宋体" w:hint="eastAsia"/>
                <w:szCs w:val="21"/>
              </w:rPr>
              <w:t>100%</w:t>
            </w:r>
            <w:r w:rsidRPr="002102E4">
              <w:rPr>
                <w:rFonts w:ascii="宋体" w:hAnsi="宋体" w:cs="宋体" w:hint="eastAsia"/>
                <w:color w:val="000000"/>
                <w:szCs w:val="21"/>
              </w:rPr>
              <w:t xml:space="preserve">　</w:t>
            </w:r>
          </w:p>
        </w:tc>
        <w:tc>
          <w:tcPr>
            <w:tcW w:w="1559" w:type="dxa"/>
            <w:gridSpan w:val="2"/>
            <w:tcBorders>
              <w:top w:val="nil"/>
              <w:left w:val="nil"/>
              <w:bottom w:val="single" w:sz="4" w:space="0" w:color="auto"/>
              <w:right w:val="single" w:sz="4" w:space="0" w:color="auto"/>
            </w:tcBorders>
            <w:shd w:val="clear" w:color="auto" w:fill="auto"/>
            <w:noWrap/>
            <w:vAlign w:val="center"/>
          </w:tcPr>
          <w:p w:rsidR="00CA1D38" w:rsidRPr="0095520C" w:rsidRDefault="00CA1D38" w:rsidP="00CC3A20">
            <w:pPr>
              <w:rPr>
                <w:rFonts w:ascii="宋体" w:hAnsi="宋体" w:cs="宋体"/>
                <w:color w:val="000000"/>
                <w:sz w:val="24"/>
              </w:rPr>
            </w:pPr>
            <w:r w:rsidRPr="0095520C">
              <w:rPr>
                <w:rFonts w:ascii="宋体" w:hAnsi="宋体" w:cs="宋体" w:hint="eastAsia"/>
                <w:color w:val="000000"/>
                <w:sz w:val="24"/>
              </w:rPr>
              <w:t xml:space="preserve">　</w:t>
            </w:r>
            <w:r>
              <w:rPr>
                <w:rFonts w:ascii="宋体" w:hAnsi="宋体" w:cs="宋体" w:hint="eastAsia"/>
                <w:szCs w:val="21"/>
              </w:rPr>
              <w:t>旅游专业教学班级满意度达</w:t>
            </w:r>
            <w:r w:rsidRPr="002102E4">
              <w:rPr>
                <w:rFonts w:ascii="宋体" w:hAnsi="宋体" w:cs="宋体" w:hint="eastAsia"/>
                <w:szCs w:val="21"/>
              </w:rPr>
              <w:t>100%</w:t>
            </w:r>
            <w:r w:rsidRPr="002102E4">
              <w:rPr>
                <w:rFonts w:ascii="宋体" w:hAnsi="宋体" w:cs="宋体" w:hint="eastAsia"/>
                <w:color w:val="000000"/>
                <w:szCs w:val="21"/>
              </w:rPr>
              <w:t xml:space="preserve">　</w:t>
            </w:r>
          </w:p>
        </w:tc>
        <w:tc>
          <w:tcPr>
            <w:tcW w:w="8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A1D38" w:rsidRPr="0095520C" w:rsidRDefault="00CA1D38" w:rsidP="00CC3A20">
            <w:pPr>
              <w:rPr>
                <w:rFonts w:ascii="宋体" w:hAnsi="宋体" w:cs="宋体"/>
                <w:color w:val="000000"/>
                <w:sz w:val="24"/>
              </w:rPr>
            </w:pPr>
            <w:r>
              <w:rPr>
                <w:rFonts w:ascii="宋体" w:hAnsi="宋体" w:cs="宋体" w:hint="eastAsia"/>
                <w:color w:val="000000"/>
                <w:sz w:val="24"/>
              </w:rPr>
              <w:t>20</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A1D38" w:rsidRPr="0095520C" w:rsidRDefault="00CA1D38" w:rsidP="00CC3A20">
            <w:pPr>
              <w:rPr>
                <w:rFonts w:ascii="宋体" w:hAnsi="宋体" w:cs="宋体"/>
                <w:color w:val="000000"/>
                <w:sz w:val="24"/>
              </w:rPr>
            </w:pPr>
            <w:r w:rsidRPr="0095520C">
              <w:rPr>
                <w:rFonts w:ascii="宋体" w:hAnsi="宋体" w:cs="宋体" w:hint="eastAsia"/>
                <w:color w:val="000000"/>
                <w:sz w:val="24"/>
              </w:rPr>
              <w:t xml:space="preserve">　</w:t>
            </w:r>
            <w:r>
              <w:rPr>
                <w:rFonts w:ascii="宋体" w:hAnsi="宋体" w:cs="宋体" w:hint="eastAsia"/>
                <w:color w:val="000000"/>
                <w:sz w:val="24"/>
              </w:rPr>
              <w:t>20</w:t>
            </w:r>
          </w:p>
        </w:tc>
        <w:tc>
          <w:tcPr>
            <w:tcW w:w="59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1D38" w:rsidRPr="0095520C" w:rsidRDefault="00CA1D38" w:rsidP="00CC3A20">
            <w:pPr>
              <w:rPr>
                <w:rFonts w:ascii="宋体" w:hAnsi="宋体" w:cs="宋体"/>
                <w:color w:val="000000"/>
                <w:sz w:val="24"/>
              </w:rPr>
            </w:pPr>
          </w:p>
        </w:tc>
      </w:tr>
      <w:tr w:rsidR="00CA1D38" w:rsidRPr="0095520C" w:rsidTr="00CC3A20">
        <w:trPr>
          <w:gridAfter w:val="1"/>
          <w:wAfter w:w="2883" w:type="dxa"/>
          <w:trHeight w:val="353"/>
        </w:trPr>
        <w:tc>
          <w:tcPr>
            <w:tcW w:w="7905" w:type="dxa"/>
            <w:gridSpan w:val="17"/>
            <w:tcBorders>
              <w:top w:val="single" w:sz="4" w:space="0" w:color="auto"/>
              <w:left w:val="single" w:sz="4" w:space="0" w:color="auto"/>
              <w:bottom w:val="single" w:sz="4" w:space="0" w:color="auto"/>
              <w:right w:val="single" w:sz="4" w:space="0" w:color="auto"/>
            </w:tcBorders>
            <w:shd w:val="clear" w:color="auto" w:fill="auto"/>
            <w:noWrap/>
            <w:vAlign w:val="center"/>
          </w:tcPr>
          <w:p w:rsidR="00CA1D38" w:rsidRPr="0095520C" w:rsidRDefault="00CA1D38" w:rsidP="00CC3A20">
            <w:pPr>
              <w:rPr>
                <w:rFonts w:ascii="宋体" w:hAnsi="宋体" w:cs="宋体"/>
                <w:b/>
                <w:bCs/>
                <w:color w:val="000000"/>
                <w:sz w:val="24"/>
              </w:rPr>
            </w:pPr>
            <w:r w:rsidRPr="0095520C">
              <w:rPr>
                <w:rFonts w:ascii="宋体" w:hAnsi="宋体" w:cs="宋体" w:hint="eastAsia"/>
                <w:b/>
                <w:bCs/>
                <w:color w:val="000000"/>
                <w:sz w:val="24"/>
              </w:rPr>
              <w:t>总分：</w:t>
            </w:r>
          </w:p>
        </w:tc>
        <w:tc>
          <w:tcPr>
            <w:tcW w:w="6804" w:type="dxa"/>
            <w:gridSpan w:val="5"/>
            <w:tcBorders>
              <w:top w:val="nil"/>
              <w:left w:val="nil"/>
              <w:bottom w:val="single" w:sz="4" w:space="0" w:color="auto"/>
              <w:right w:val="single" w:sz="4" w:space="0" w:color="auto"/>
            </w:tcBorders>
            <w:shd w:val="clear" w:color="auto" w:fill="auto"/>
            <w:noWrap/>
            <w:vAlign w:val="center"/>
          </w:tcPr>
          <w:p w:rsidR="00CA1D38" w:rsidRPr="0095520C" w:rsidRDefault="00CA1D38" w:rsidP="00CC3A20">
            <w:pPr>
              <w:rPr>
                <w:rFonts w:ascii="宋体" w:hAnsi="宋体" w:cs="宋体"/>
                <w:color w:val="000000"/>
                <w:sz w:val="24"/>
              </w:rPr>
            </w:pPr>
            <w:r w:rsidRPr="0095520C">
              <w:rPr>
                <w:rFonts w:ascii="宋体" w:hAnsi="宋体" w:cs="宋体" w:hint="eastAsia"/>
                <w:color w:val="000000"/>
                <w:sz w:val="24"/>
              </w:rPr>
              <w:t xml:space="preserve">　</w:t>
            </w:r>
            <w:r>
              <w:rPr>
                <w:rFonts w:ascii="宋体" w:hAnsi="宋体" w:cs="宋体" w:hint="eastAsia"/>
                <w:color w:val="000000"/>
                <w:sz w:val="24"/>
              </w:rPr>
              <w:t>96.59</w:t>
            </w:r>
          </w:p>
        </w:tc>
      </w:tr>
      <w:tr w:rsidR="00CA1D38" w:rsidRPr="002274C8" w:rsidTr="00CC3A20">
        <w:trPr>
          <w:gridAfter w:val="1"/>
          <w:wAfter w:w="2883" w:type="dxa"/>
          <w:trHeight w:val="454"/>
        </w:trPr>
        <w:tc>
          <w:tcPr>
            <w:tcW w:w="14709" w:type="dxa"/>
            <w:gridSpan w:val="22"/>
            <w:tcBorders>
              <w:top w:val="single" w:sz="4" w:space="0" w:color="auto"/>
              <w:left w:val="nil"/>
              <w:bottom w:val="nil"/>
              <w:right w:val="nil"/>
            </w:tcBorders>
            <w:shd w:val="clear" w:color="auto" w:fill="auto"/>
            <w:noWrap/>
            <w:vAlign w:val="center"/>
          </w:tcPr>
          <w:p w:rsidR="00CA1D38" w:rsidRPr="002274C8" w:rsidRDefault="00CA1D38" w:rsidP="00CC3A20">
            <w:pPr>
              <w:spacing w:line="300" w:lineRule="exact"/>
              <w:rPr>
                <w:rFonts w:ascii="宋体" w:hAnsi="宋体" w:cs="宋体"/>
                <w:color w:val="000000"/>
                <w:sz w:val="24"/>
              </w:rPr>
            </w:pPr>
            <w:r w:rsidRPr="002274C8">
              <w:rPr>
                <w:rFonts w:ascii="宋体" w:hAnsi="宋体" w:cs="宋体" w:hint="eastAsia"/>
                <w:color w:val="000000"/>
                <w:sz w:val="24"/>
              </w:rPr>
              <w:t>注：</w:t>
            </w:r>
            <w:r w:rsidRPr="002274C8">
              <w:rPr>
                <w:rFonts w:ascii="宋体" w:hAnsi="宋体" w:cs="宋体" w:hint="eastAsia"/>
                <w:color w:val="000000"/>
                <w:sz w:val="24"/>
              </w:rPr>
              <w:t>1.</w:t>
            </w:r>
            <w:r w:rsidRPr="002274C8">
              <w:rPr>
                <w:rFonts w:ascii="宋体" w:hAnsi="宋体" w:cs="宋体" w:hint="eastAsia"/>
                <w:color w:val="000000"/>
                <w:sz w:val="24"/>
              </w:rPr>
              <w:t>得分一档最高不能超过该指标分值上限。</w:t>
            </w:r>
          </w:p>
        </w:tc>
      </w:tr>
      <w:tr w:rsidR="00CA1D38" w:rsidRPr="002274C8" w:rsidTr="00CC3A20">
        <w:trPr>
          <w:gridAfter w:val="1"/>
          <w:wAfter w:w="2883" w:type="dxa"/>
          <w:trHeight w:val="586"/>
        </w:trPr>
        <w:tc>
          <w:tcPr>
            <w:tcW w:w="14709" w:type="dxa"/>
            <w:gridSpan w:val="22"/>
            <w:tcBorders>
              <w:top w:val="nil"/>
              <w:left w:val="nil"/>
              <w:bottom w:val="nil"/>
              <w:right w:val="nil"/>
            </w:tcBorders>
            <w:shd w:val="clear" w:color="auto" w:fill="auto"/>
            <w:vAlign w:val="center"/>
          </w:tcPr>
          <w:p w:rsidR="00CA1D38" w:rsidRPr="002274C8" w:rsidRDefault="00CA1D38" w:rsidP="00CC3A20">
            <w:pPr>
              <w:spacing w:line="300" w:lineRule="exact"/>
              <w:rPr>
                <w:rFonts w:ascii="宋体" w:hAnsi="宋体" w:cs="宋体"/>
                <w:color w:val="000000"/>
                <w:sz w:val="24"/>
              </w:rPr>
            </w:pPr>
            <w:r w:rsidRPr="002274C8">
              <w:rPr>
                <w:rFonts w:ascii="宋体" w:hAnsi="宋体" w:cs="宋体" w:hint="eastAsia"/>
                <w:color w:val="000000"/>
                <w:sz w:val="24"/>
              </w:rPr>
              <w:t xml:space="preserve">    2.</w:t>
            </w:r>
            <w:r w:rsidRPr="002274C8">
              <w:rPr>
                <w:rFonts w:ascii="宋体" w:hAnsi="宋体" w:cs="宋体" w:hint="eastAsia"/>
                <w:color w:val="000000"/>
                <w:sz w:val="24"/>
              </w:rPr>
              <w:t>定性指标根据指标完成情况分为：达成预期指标、基本达成预期指标且效果较好效果、部分达成预期指标且具有一定效果、未达成预期指标且效果较差四档，分别按照该指标对应分值区间</w:t>
            </w:r>
            <w:r w:rsidRPr="002274C8">
              <w:rPr>
                <w:rFonts w:ascii="宋体" w:hAnsi="宋体" w:cs="宋体" w:hint="eastAsia"/>
                <w:color w:val="000000"/>
                <w:sz w:val="24"/>
              </w:rPr>
              <w:t>100-90%(</w:t>
            </w:r>
            <w:r w:rsidRPr="002274C8">
              <w:rPr>
                <w:rFonts w:ascii="宋体" w:hAnsi="宋体" w:cs="宋体" w:hint="eastAsia"/>
                <w:color w:val="000000"/>
                <w:sz w:val="24"/>
              </w:rPr>
              <w:t>含</w:t>
            </w:r>
            <w:r w:rsidRPr="002274C8">
              <w:rPr>
                <w:rFonts w:ascii="宋体" w:hAnsi="宋体" w:cs="宋体" w:hint="eastAsia"/>
                <w:color w:val="000000"/>
                <w:sz w:val="24"/>
              </w:rPr>
              <w:t>90%)</w:t>
            </w:r>
            <w:r w:rsidRPr="002274C8">
              <w:rPr>
                <w:rFonts w:ascii="宋体" w:hAnsi="宋体" w:cs="宋体" w:hint="eastAsia"/>
                <w:color w:val="000000"/>
                <w:sz w:val="24"/>
              </w:rPr>
              <w:t>、</w:t>
            </w:r>
            <w:r w:rsidRPr="002274C8">
              <w:rPr>
                <w:rFonts w:ascii="宋体" w:hAnsi="宋体" w:cs="宋体" w:hint="eastAsia"/>
                <w:color w:val="000000"/>
                <w:sz w:val="24"/>
              </w:rPr>
              <w:t>90-75%(</w:t>
            </w:r>
            <w:r w:rsidRPr="002274C8">
              <w:rPr>
                <w:rFonts w:ascii="宋体" w:hAnsi="宋体" w:cs="宋体" w:hint="eastAsia"/>
                <w:color w:val="000000"/>
                <w:sz w:val="24"/>
              </w:rPr>
              <w:t>含</w:t>
            </w:r>
            <w:r w:rsidRPr="002274C8">
              <w:rPr>
                <w:rFonts w:ascii="宋体" w:hAnsi="宋体" w:cs="宋体" w:hint="eastAsia"/>
                <w:color w:val="000000"/>
                <w:sz w:val="24"/>
              </w:rPr>
              <w:t>75%)</w:t>
            </w:r>
            <w:r w:rsidRPr="002274C8">
              <w:rPr>
                <w:rFonts w:ascii="宋体" w:hAnsi="宋体" w:cs="宋体" w:hint="eastAsia"/>
                <w:color w:val="000000"/>
                <w:sz w:val="24"/>
              </w:rPr>
              <w:t>、</w:t>
            </w:r>
            <w:r w:rsidRPr="002274C8">
              <w:rPr>
                <w:rFonts w:ascii="宋体" w:hAnsi="宋体" w:cs="宋体" w:hint="eastAsia"/>
                <w:color w:val="000000"/>
                <w:sz w:val="24"/>
              </w:rPr>
              <w:t>75-60%</w:t>
            </w:r>
            <w:r w:rsidRPr="002274C8">
              <w:rPr>
                <w:rFonts w:ascii="宋体" w:hAnsi="宋体" w:cs="宋体" w:hint="eastAsia"/>
                <w:color w:val="000000"/>
                <w:sz w:val="24"/>
              </w:rPr>
              <w:t>（含</w:t>
            </w:r>
            <w:r w:rsidRPr="002274C8">
              <w:rPr>
                <w:rFonts w:ascii="宋体" w:hAnsi="宋体" w:cs="宋体" w:hint="eastAsia"/>
                <w:color w:val="000000"/>
                <w:sz w:val="24"/>
              </w:rPr>
              <w:t>60%</w:t>
            </w:r>
            <w:r w:rsidRPr="002274C8">
              <w:rPr>
                <w:rFonts w:ascii="宋体" w:hAnsi="宋体" w:cs="宋体" w:hint="eastAsia"/>
                <w:color w:val="000000"/>
                <w:sz w:val="24"/>
              </w:rPr>
              <w:t>）、</w:t>
            </w:r>
            <w:r w:rsidRPr="002274C8">
              <w:rPr>
                <w:rFonts w:ascii="宋体" w:hAnsi="宋体" w:cs="宋体" w:hint="eastAsia"/>
                <w:color w:val="000000"/>
                <w:sz w:val="24"/>
              </w:rPr>
              <w:t>60-0%</w:t>
            </w:r>
            <w:r w:rsidRPr="002274C8">
              <w:rPr>
                <w:rFonts w:ascii="宋体" w:hAnsi="宋体" w:cs="宋体" w:hint="eastAsia"/>
                <w:color w:val="000000"/>
                <w:sz w:val="24"/>
              </w:rPr>
              <w:t>合理确定分值。</w:t>
            </w:r>
          </w:p>
        </w:tc>
      </w:tr>
      <w:tr w:rsidR="00CA1D38" w:rsidRPr="002274C8" w:rsidTr="00CC3A20">
        <w:trPr>
          <w:gridAfter w:val="1"/>
          <w:wAfter w:w="2883" w:type="dxa"/>
          <w:trHeight w:val="586"/>
        </w:trPr>
        <w:tc>
          <w:tcPr>
            <w:tcW w:w="14709" w:type="dxa"/>
            <w:gridSpan w:val="22"/>
            <w:tcBorders>
              <w:top w:val="nil"/>
              <w:left w:val="nil"/>
              <w:bottom w:val="nil"/>
              <w:right w:val="nil"/>
            </w:tcBorders>
            <w:shd w:val="clear" w:color="auto" w:fill="auto"/>
            <w:vAlign w:val="center"/>
          </w:tcPr>
          <w:p w:rsidR="00CA1D38" w:rsidRPr="002274C8" w:rsidRDefault="00CA1D38" w:rsidP="00CC3A20">
            <w:pPr>
              <w:spacing w:line="300" w:lineRule="exact"/>
              <w:rPr>
                <w:rFonts w:ascii="宋体" w:hAnsi="宋体" w:cs="宋体"/>
                <w:color w:val="000000"/>
                <w:sz w:val="24"/>
              </w:rPr>
            </w:pPr>
            <w:r w:rsidRPr="002274C8">
              <w:rPr>
                <w:rFonts w:ascii="宋体" w:hAnsi="宋体" w:cs="宋体" w:hint="eastAsia"/>
                <w:color w:val="000000"/>
                <w:sz w:val="24"/>
              </w:rPr>
              <w:t xml:space="preserve">    3.</w:t>
            </w:r>
            <w:r w:rsidRPr="002274C8">
              <w:rPr>
                <w:rFonts w:ascii="宋体" w:hAnsi="宋体" w:cs="宋体" w:hint="eastAsia"/>
                <w:color w:val="000000"/>
                <w:sz w:val="24"/>
              </w:rPr>
              <w:t>定量指标若为正向指标，则得分计算方法应用全年实际值（</w:t>
            </w:r>
            <w:r w:rsidRPr="002274C8">
              <w:rPr>
                <w:rFonts w:ascii="宋体" w:hAnsi="宋体" w:cs="宋体" w:hint="eastAsia"/>
                <w:color w:val="000000"/>
                <w:sz w:val="24"/>
              </w:rPr>
              <w:t>B</w:t>
            </w:r>
            <w:r w:rsidRPr="002274C8">
              <w:rPr>
                <w:rFonts w:ascii="宋体" w:hAnsi="宋体" w:cs="宋体" w:hint="eastAsia"/>
                <w:color w:val="000000"/>
                <w:sz w:val="24"/>
              </w:rPr>
              <w:t>）</w:t>
            </w:r>
            <w:r w:rsidRPr="002274C8">
              <w:rPr>
                <w:rFonts w:ascii="宋体" w:hAnsi="宋体" w:cs="宋体" w:hint="eastAsia"/>
                <w:color w:val="000000"/>
                <w:sz w:val="24"/>
              </w:rPr>
              <w:t>/</w:t>
            </w:r>
            <w:r w:rsidRPr="002274C8">
              <w:rPr>
                <w:rFonts w:ascii="宋体" w:hAnsi="宋体" w:cs="宋体" w:hint="eastAsia"/>
                <w:color w:val="000000"/>
                <w:sz w:val="24"/>
              </w:rPr>
              <w:t>年度指标值（</w:t>
            </w:r>
            <w:r w:rsidRPr="002274C8">
              <w:rPr>
                <w:rFonts w:ascii="宋体" w:hAnsi="宋体" w:cs="宋体" w:hint="eastAsia"/>
                <w:color w:val="000000"/>
                <w:sz w:val="24"/>
              </w:rPr>
              <w:t>A</w:t>
            </w:r>
            <w:r w:rsidRPr="002274C8">
              <w:rPr>
                <w:rFonts w:ascii="宋体" w:hAnsi="宋体" w:cs="宋体" w:hint="eastAsia"/>
                <w:color w:val="000000"/>
                <w:sz w:val="24"/>
              </w:rPr>
              <w:t>）</w:t>
            </w:r>
            <w:r w:rsidRPr="002274C8">
              <w:rPr>
                <w:rFonts w:ascii="宋体" w:hAnsi="宋体" w:cs="宋体" w:hint="eastAsia"/>
                <w:color w:val="000000"/>
                <w:sz w:val="24"/>
              </w:rPr>
              <w:t>*</w:t>
            </w:r>
            <w:r w:rsidRPr="002274C8">
              <w:rPr>
                <w:rFonts w:ascii="宋体" w:hAnsi="宋体" w:cs="宋体" w:hint="eastAsia"/>
                <w:color w:val="000000"/>
                <w:sz w:val="24"/>
              </w:rPr>
              <w:t>该指标分值；若定量指标为反向指标，则得分计算方法应用年度指标值（</w:t>
            </w:r>
            <w:r w:rsidRPr="002274C8">
              <w:rPr>
                <w:rFonts w:ascii="宋体" w:hAnsi="宋体" w:cs="宋体" w:hint="eastAsia"/>
                <w:color w:val="000000"/>
                <w:sz w:val="24"/>
              </w:rPr>
              <w:t>A</w:t>
            </w:r>
            <w:r w:rsidRPr="002274C8">
              <w:rPr>
                <w:rFonts w:ascii="宋体" w:hAnsi="宋体" w:cs="宋体" w:hint="eastAsia"/>
                <w:color w:val="000000"/>
                <w:sz w:val="24"/>
              </w:rPr>
              <w:t>）</w:t>
            </w:r>
            <w:r w:rsidRPr="002274C8">
              <w:rPr>
                <w:rFonts w:ascii="宋体" w:hAnsi="宋体" w:cs="宋体" w:hint="eastAsia"/>
                <w:color w:val="000000"/>
                <w:sz w:val="24"/>
              </w:rPr>
              <w:t>/</w:t>
            </w:r>
            <w:r w:rsidRPr="002274C8">
              <w:rPr>
                <w:rFonts w:ascii="宋体" w:hAnsi="宋体" w:cs="宋体" w:hint="eastAsia"/>
                <w:color w:val="000000"/>
                <w:sz w:val="24"/>
              </w:rPr>
              <w:t>全年实际值（</w:t>
            </w:r>
            <w:r w:rsidRPr="002274C8">
              <w:rPr>
                <w:rFonts w:ascii="宋体" w:hAnsi="宋体" w:cs="宋体" w:hint="eastAsia"/>
                <w:color w:val="000000"/>
                <w:sz w:val="24"/>
              </w:rPr>
              <w:t>B</w:t>
            </w:r>
            <w:r w:rsidRPr="002274C8">
              <w:rPr>
                <w:rFonts w:ascii="宋体" w:hAnsi="宋体" w:cs="宋体" w:hint="eastAsia"/>
                <w:color w:val="000000"/>
                <w:sz w:val="24"/>
              </w:rPr>
              <w:t>）</w:t>
            </w:r>
            <w:r w:rsidRPr="002274C8">
              <w:rPr>
                <w:rFonts w:ascii="宋体" w:hAnsi="宋体" w:cs="宋体" w:hint="eastAsia"/>
                <w:color w:val="000000"/>
                <w:sz w:val="24"/>
              </w:rPr>
              <w:t>*</w:t>
            </w:r>
            <w:r w:rsidRPr="002274C8">
              <w:rPr>
                <w:rFonts w:ascii="宋体" w:hAnsi="宋体" w:cs="宋体" w:hint="eastAsia"/>
                <w:color w:val="000000"/>
                <w:sz w:val="24"/>
              </w:rPr>
              <w:t>该指标分值。若</w:t>
            </w:r>
            <w:r w:rsidRPr="002274C8">
              <w:rPr>
                <w:rFonts w:ascii="宋体" w:hAnsi="宋体" w:cs="宋体"/>
                <w:color w:val="000000"/>
                <w:sz w:val="24"/>
              </w:rPr>
              <w:t>年初指标值设定偏低，则</w:t>
            </w:r>
            <w:r w:rsidRPr="002274C8">
              <w:rPr>
                <w:rFonts w:ascii="宋体" w:hAnsi="宋体" w:cs="宋体" w:hint="eastAsia"/>
                <w:color w:val="000000"/>
                <w:sz w:val="24"/>
              </w:rPr>
              <w:t>得分计算方法</w:t>
            </w:r>
            <w:r w:rsidRPr="002274C8">
              <w:rPr>
                <w:rFonts w:ascii="宋体" w:hAnsi="宋体" w:cs="宋体"/>
                <w:color w:val="000000"/>
                <w:sz w:val="24"/>
              </w:rPr>
              <w:t>应用</w:t>
            </w:r>
            <w:r w:rsidRPr="002274C8">
              <w:rPr>
                <w:rFonts w:ascii="宋体" w:hAnsi="宋体" w:cs="宋体" w:hint="eastAsia"/>
                <w:color w:val="000000"/>
                <w:sz w:val="24"/>
              </w:rPr>
              <w:t>（全年实际值（</w:t>
            </w:r>
            <w:r w:rsidRPr="002274C8">
              <w:rPr>
                <w:rFonts w:ascii="宋体" w:hAnsi="宋体" w:cs="宋体" w:hint="eastAsia"/>
                <w:color w:val="000000"/>
                <w:sz w:val="24"/>
              </w:rPr>
              <w:t>B</w:t>
            </w:r>
            <w:r w:rsidRPr="002274C8">
              <w:rPr>
                <w:rFonts w:ascii="宋体" w:hAnsi="宋体" w:cs="宋体" w:hint="eastAsia"/>
                <w:color w:val="000000"/>
                <w:sz w:val="24"/>
              </w:rPr>
              <w:t>）—年度指标值（</w:t>
            </w:r>
            <w:r w:rsidRPr="002274C8">
              <w:rPr>
                <w:rFonts w:ascii="宋体" w:hAnsi="宋体" w:cs="宋体" w:hint="eastAsia"/>
                <w:color w:val="000000"/>
                <w:sz w:val="24"/>
              </w:rPr>
              <w:t>A</w:t>
            </w:r>
            <w:r w:rsidRPr="002274C8">
              <w:rPr>
                <w:rFonts w:ascii="宋体" w:hAnsi="宋体" w:cs="宋体" w:hint="eastAsia"/>
                <w:color w:val="000000"/>
                <w:sz w:val="24"/>
              </w:rPr>
              <w:t>））</w:t>
            </w:r>
            <w:r w:rsidRPr="002274C8">
              <w:rPr>
                <w:rFonts w:ascii="宋体" w:hAnsi="宋体" w:cs="宋体"/>
                <w:color w:val="000000"/>
                <w:sz w:val="24"/>
              </w:rPr>
              <w:t>/</w:t>
            </w:r>
            <w:r w:rsidRPr="002274C8">
              <w:rPr>
                <w:rFonts w:ascii="宋体" w:hAnsi="宋体" w:cs="宋体" w:hint="eastAsia"/>
                <w:color w:val="000000"/>
                <w:sz w:val="24"/>
              </w:rPr>
              <w:t>年度指标值（</w:t>
            </w:r>
            <w:r w:rsidRPr="002274C8">
              <w:rPr>
                <w:rFonts w:ascii="宋体" w:hAnsi="宋体" w:cs="宋体" w:hint="eastAsia"/>
                <w:color w:val="000000"/>
                <w:sz w:val="24"/>
              </w:rPr>
              <w:t>A</w:t>
            </w:r>
            <w:r w:rsidRPr="002274C8">
              <w:rPr>
                <w:rFonts w:ascii="宋体" w:hAnsi="宋体" w:cs="宋体" w:hint="eastAsia"/>
                <w:color w:val="000000"/>
                <w:sz w:val="24"/>
              </w:rPr>
              <w:t>）</w:t>
            </w:r>
            <w:r w:rsidRPr="002274C8">
              <w:rPr>
                <w:rFonts w:ascii="宋体" w:hAnsi="宋体" w:cs="宋体" w:hint="eastAsia"/>
                <w:color w:val="000000"/>
                <w:sz w:val="24"/>
              </w:rPr>
              <w:t>*</w:t>
            </w:r>
            <w:r w:rsidRPr="002274C8">
              <w:rPr>
                <w:rFonts w:ascii="宋体" w:hAnsi="宋体" w:cs="宋体"/>
                <w:color w:val="000000"/>
                <w:sz w:val="24"/>
              </w:rPr>
              <w:t>100%</w:t>
            </w:r>
            <w:r w:rsidRPr="002274C8">
              <w:rPr>
                <w:rFonts w:ascii="宋体" w:hAnsi="宋体" w:cs="宋体" w:hint="eastAsia"/>
                <w:color w:val="000000"/>
                <w:sz w:val="24"/>
              </w:rPr>
              <w:t>。若</w:t>
            </w:r>
            <w:r w:rsidRPr="002274C8">
              <w:rPr>
                <w:rFonts w:ascii="宋体" w:hAnsi="宋体" w:cs="宋体"/>
                <w:color w:val="000000"/>
                <w:sz w:val="24"/>
              </w:rPr>
              <w:t>计算结果</w:t>
            </w:r>
            <w:r w:rsidRPr="002274C8">
              <w:rPr>
                <w:rFonts w:ascii="宋体" w:hAnsi="宋体" w:cs="宋体" w:hint="eastAsia"/>
                <w:color w:val="000000"/>
                <w:sz w:val="24"/>
              </w:rPr>
              <w:t>在</w:t>
            </w:r>
            <w:r w:rsidRPr="002274C8">
              <w:rPr>
                <w:rFonts w:ascii="宋体" w:hAnsi="宋体" w:cs="宋体" w:hint="eastAsia"/>
                <w:color w:val="000000"/>
                <w:sz w:val="24"/>
              </w:rPr>
              <w:t>200</w:t>
            </w:r>
            <w:r w:rsidRPr="002274C8">
              <w:rPr>
                <w:rFonts w:ascii="宋体" w:hAnsi="宋体" w:cs="宋体"/>
                <w:color w:val="000000"/>
                <w:sz w:val="24"/>
              </w:rPr>
              <w:t>%-300%</w:t>
            </w:r>
            <w:r w:rsidRPr="002274C8">
              <w:rPr>
                <w:rFonts w:ascii="宋体" w:hAnsi="宋体" w:cs="宋体" w:hint="eastAsia"/>
                <w:color w:val="000000"/>
                <w:sz w:val="24"/>
              </w:rPr>
              <w:t>（含</w:t>
            </w:r>
            <w:r w:rsidRPr="002274C8">
              <w:rPr>
                <w:rFonts w:ascii="宋体" w:hAnsi="宋体" w:cs="宋体" w:hint="eastAsia"/>
                <w:color w:val="000000"/>
                <w:sz w:val="24"/>
              </w:rPr>
              <w:t>200</w:t>
            </w:r>
            <w:r w:rsidRPr="002274C8">
              <w:rPr>
                <w:rFonts w:ascii="宋体" w:hAnsi="宋体" w:cs="宋体"/>
                <w:color w:val="000000"/>
                <w:sz w:val="24"/>
              </w:rPr>
              <w:t>%</w:t>
            </w:r>
            <w:r w:rsidRPr="002274C8">
              <w:rPr>
                <w:rFonts w:ascii="宋体" w:hAnsi="宋体" w:cs="宋体" w:hint="eastAsia"/>
                <w:color w:val="000000"/>
                <w:sz w:val="24"/>
              </w:rPr>
              <w:t>）区间，</w:t>
            </w:r>
            <w:r w:rsidRPr="002274C8">
              <w:rPr>
                <w:rFonts w:ascii="宋体" w:hAnsi="宋体" w:cs="宋体"/>
                <w:color w:val="000000"/>
                <w:sz w:val="24"/>
              </w:rPr>
              <w:t>则按照该指标分值的</w:t>
            </w:r>
            <w:r w:rsidRPr="002274C8">
              <w:rPr>
                <w:rFonts w:ascii="宋体" w:hAnsi="宋体" w:cs="宋体" w:hint="eastAsia"/>
                <w:color w:val="000000"/>
                <w:sz w:val="24"/>
              </w:rPr>
              <w:t>10</w:t>
            </w:r>
            <w:r w:rsidRPr="002274C8">
              <w:rPr>
                <w:rFonts w:ascii="宋体" w:hAnsi="宋体" w:cs="宋体"/>
                <w:color w:val="000000"/>
                <w:sz w:val="24"/>
              </w:rPr>
              <w:t>%</w:t>
            </w:r>
            <w:r w:rsidRPr="002274C8">
              <w:rPr>
                <w:rFonts w:ascii="宋体" w:hAnsi="宋体" w:cs="宋体"/>
                <w:color w:val="000000"/>
                <w:sz w:val="24"/>
              </w:rPr>
              <w:t>扣分；</w:t>
            </w:r>
            <w:r w:rsidRPr="002274C8">
              <w:rPr>
                <w:rFonts w:ascii="宋体" w:hAnsi="宋体" w:cs="宋体" w:hint="eastAsia"/>
                <w:color w:val="000000"/>
                <w:sz w:val="24"/>
              </w:rPr>
              <w:t>计算结果</w:t>
            </w:r>
            <w:r w:rsidRPr="002274C8">
              <w:rPr>
                <w:rFonts w:ascii="宋体" w:hAnsi="宋体" w:cs="宋体"/>
                <w:color w:val="000000"/>
                <w:sz w:val="24"/>
              </w:rPr>
              <w:t>在</w:t>
            </w:r>
            <w:r w:rsidRPr="002274C8">
              <w:rPr>
                <w:rFonts w:ascii="宋体" w:hAnsi="宋体" w:cs="宋体" w:hint="eastAsia"/>
                <w:color w:val="000000"/>
                <w:sz w:val="24"/>
              </w:rPr>
              <w:t>300</w:t>
            </w:r>
            <w:r w:rsidRPr="002274C8">
              <w:rPr>
                <w:rFonts w:ascii="宋体" w:hAnsi="宋体" w:cs="宋体"/>
                <w:color w:val="000000"/>
                <w:sz w:val="24"/>
              </w:rPr>
              <w:t>%-500%</w:t>
            </w:r>
            <w:r w:rsidRPr="002274C8">
              <w:rPr>
                <w:rFonts w:ascii="宋体" w:hAnsi="宋体" w:cs="宋体"/>
                <w:color w:val="000000"/>
                <w:sz w:val="24"/>
              </w:rPr>
              <w:t>（</w:t>
            </w:r>
            <w:r w:rsidRPr="002274C8">
              <w:rPr>
                <w:rFonts w:ascii="宋体" w:hAnsi="宋体" w:cs="宋体" w:hint="eastAsia"/>
                <w:color w:val="000000"/>
                <w:sz w:val="24"/>
              </w:rPr>
              <w:t>含</w:t>
            </w:r>
            <w:r w:rsidRPr="002274C8">
              <w:rPr>
                <w:rFonts w:ascii="宋体" w:hAnsi="宋体" w:cs="宋体" w:hint="eastAsia"/>
                <w:color w:val="000000"/>
                <w:sz w:val="24"/>
              </w:rPr>
              <w:t>300</w:t>
            </w:r>
            <w:r w:rsidRPr="002274C8">
              <w:rPr>
                <w:rFonts w:ascii="宋体" w:hAnsi="宋体" w:cs="宋体"/>
                <w:color w:val="000000"/>
                <w:sz w:val="24"/>
              </w:rPr>
              <w:t>%</w:t>
            </w:r>
            <w:r w:rsidRPr="002274C8">
              <w:rPr>
                <w:rFonts w:ascii="宋体" w:hAnsi="宋体" w:cs="宋体"/>
                <w:color w:val="000000"/>
                <w:sz w:val="24"/>
              </w:rPr>
              <w:t>）</w:t>
            </w:r>
            <w:r w:rsidRPr="002274C8">
              <w:rPr>
                <w:rFonts w:ascii="宋体" w:hAnsi="宋体" w:cs="宋体" w:hint="eastAsia"/>
                <w:color w:val="000000"/>
                <w:sz w:val="24"/>
              </w:rPr>
              <w:t>区间</w:t>
            </w:r>
            <w:r w:rsidRPr="002274C8">
              <w:rPr>
                <w:rFonts w:ascii="宋体" w:hAnsi="宋体" w:cs="宋体"/>
                <w:color w:val="000000"/>
                <w:sz w:val="24"/>
              </w:rPr>
              <w:t>，则按照该指标分值的</w:t>
            </w:r>
            <w:r w:rsidRPr="002274C8">
              <w:rPr>
                <w:rFonts w:ascii="宋体" w:hAnsi="宋体" w:cs="宋体" w:hint="eastAsia"/>
                <w:color w:val="000000"/>
                <w:sz w:val="24"/>
              </w:rPr>
              <w:t>20</w:t>
            </w:r>
            <w:r w:rsidRPr="002274C8">
              <w:rPr>
                <w:rFonts w:ascii="宋体" w:hAnsi="宋体" w:cs="宋体"/>
                <w:color w:val="000000"/>
                <w:sz w:val="24"/>
              </w:rPr>
              <w:t>%</w:t>
            </w:r>
            <w:r w:rsidRPr="002274C8">
              <w:rPr>
                <w:rFonts w:ascii="宋体" w:hAnsi="宋体" w:cs="宋体"/>
                <w:color w:val="000000"/>
                <w:sz w:val="24"/>
              </w:rPr>
              <w:t>扣分；计算结果</w:t>
            </w:r>
            <w:r w:rsidRPr="002274C8">
              <w:rPr>
                <w:rFonts w:ascii="宋体" w:hAnsi="宋体" w:cs="宋体" w:hint="eastAsia"/>
                <w:color w:val="000000"/>
                <w:sz w:val="24"/>
              </w:rPr>
              <w:t>高于</w:t>
            </w:r>
            <w:r w:rsidRPr="002274C8">
              <w:rPr>
                <w:rFonts w:ascii="宋体" w:hAnsi="宋体" w:cs="宋体" w:hint="eastAsia"/>
                <w:color w:val="000000"/>
                <w:sz w:val="24"/>
              </w:rPr>
              <w:t>500</w:t>
            </w:r>
            <w:r w:rsidRPr="002274C8">
              <w:rPr>
                <w:rFonts w:ascii="宋体" w:hAnsi="宋体" w:cs="宋体"/>
                <w:color w:val="000000"/>
                <w:sz w:val="24"/>
              </w:rPr>
              <w:t>%</w:t>
            </w:r>
            <w:r w:rsidRPr="002274C8">
              <w:rPr>
                <w:rFonts w:ascii="宋体" w:hAnsi="宋体" w:cs="宋体"/>
                <w:color w:val="000000"/>
                <w:sz w:val="24"/>
              </w:rPr>
              <w:t>（</w:t>
            </w:r>
            <w:r w:rsidRPr="002274C8">
              <w:rPr>
                <w:rFonts w:ascii="宋体" w:hAnsi="宋体" w:cs="宋体" w:hint="eastAsia"/>
                <w:color w:val="000000"/>
                <w:sz w:val="24"/>
              </w:rPr>
              <w:t>含</w:t>
            </w:r>
            <w:r w:rsidRPr="002274C8">
              <w:rPr>
                <w:rFonts w:ascii="宋体" w:hAnsi="宋体" w:cs="宋体" w:hint="eastAsia"/>
                <w:color w:val="000000"/>
                <w:sz w:val="24"/>
              </w:rPr>
              <w:t>500</w:t>
            </w:r>
            <w:r w:rsidRPr="002274C8">
              <w:rPr>
                <w:rFonts w:ascii="宋体" w:hAnsi="宋体" w:cs="宋体"/>
                <w:color w:val="000000"/>
                <w:sz w:val="24"/>
              </w:rPr>
              <w:t>%</w:t>
            </w:r>
            <w:r w:rsidRPr="002274C8">
              <w:rPr>
                <w:rFonts w:ascii="宋体" w:hAnsi="宋体" w:cs="宋体"/>
                <w:color w:val="000000"/>
                <w:sz w:val="24"/>
              </w:rPr>
              <w:t>）</w:t>
            </w:r>
            <w:r w:rsidRPr="002274C8">
              <w:rPr>
                <w:rFonts w:ascii="宋体" w:hAnsi="宋体" w:cs="宋体" w:hint="eastAsia"/>
                <w:color w:val="000000"/>
                <w:sz w:val="24"/>
              </w:rPr>
              <w:t>，</w:t>
            </w:r>
            <w:r w:rsidRPr="002274C8">
              <w:rPr>
                <w:rFonts w:ascii="宋体" w:hAnsi="宋体" w:cs="宋体"/>
                <w:color w:val="000000"/>
                <w:sz w:val="24"/>
              </w:rPr>
              <w:t>则按照该指标分值的</w:t>
            </w:r>
            <w:r w:rsidRPr="002274C8">
              <w:rPr>
                <w:rFonts w:ascii="宋体" w:hAnsi="宋体" w:cs="宋体" w:hint="eastAsia"/>
                <w:color w:val="000000"/>
                <w:sz w:val="24"/>
              </w:rPr>
              <w:t>30</w:t>
            </w:r>
            <w:r w:rsidRPr="002274C8">
              <w:rPr>
                <w:rFonts w:ascii="宋体" w:hAnsi="宋体" w:cs="宋体"/>
                <w:color w:val="000000"/>
                <w:sz w:val="24"/>
              </w:rPr>
              <w:t>%</w:t>
            </w:r>
            <w:r w:rsidRPr="002274C8">
              <w:rPr>
                <w:rFonts w:ascii="宋体" w:hAnsi="宋体" w:cs="宋体"/>
                <w:color w:val="000000"/>
                <w:sz w:val="24"/>
              </w:rPr>
              <w:t>扣分。</w:t>
            </w:r>
          </w:p>
        </w:tc>
      </w:tr>
      <w:tr w:rsidR="00CA1D38" w:rsidRPr="002274C8" w:rsidTr="00CC3A20">
        <w:trPr>
          <w:gridAfter w:val="1"/>
          <w:wAfter w:w="2883" w:type="dxa"/>
          <w:trHeight w:val="78"/>
        </w:trPr>
        <w:tc>
          <w:tcPr>
            <w:tcW w:w="14709" w:type="dxa"/>
            <w:gridSpan w:val="22"/>
            <w:tcBorders>
              <w:top w:val="nil"/>
              <w:left w:val="nil"/>
              <w:bottom w:val="nil"/>
              <w:right w:val="nil"/>
            </w:tcBorders>
            <w:shd w:val="clear" w:color="auto" w:fill="auto"/>
            <w:noWrap/>
            <w:vAlign w:val="center"/>
          </w:tcPr>
          <w:p w:rsidR="00CA1D38" w:rsidRPr="002274C8" w:rsidRDefault="00CA1D38" w:rsidP="00CC3A20">
            <w:pPr>
              <w:spacing w:line="300" w:lineRule="exact"/>
              <w:ind w:firstLineChars="200" w:firstLine="480"/>
              <w:rPr>
                <w:rFonts w:ascii="宋体" w:hAnsi="宋体" w:cs="宋体"/>
                <w:color w:val="000000"/>
                <w:sz w:val="24"/>
              </w:rPr>
            </w:pPr>
            <w:r w:rsidRPr="002274C8">
              <w:rPr>
                <w:rFonts w:ascii="宋体" w:hAnsi="宋体" w:cs="宋体" w:hint="eastAsia"/>
                <w:color w:val="000000"/>
                <w:sz w:val="24"/>
              </w:rPr>
              <w:t>4.</w:t>
            </w:r>
            <w:r w:rsidRPr="002274C8">
              <w:rPr>
                <w:rFonts w:ascii="宋体" w:hAnsi="宋体" w:cs="宋体" w:hint="eastAsia"/>
                <w:color w:val="000000"/>
                <w:sz w:val="24"/>
              </w:rPr>
              <w:t>请在“未完成原因分析”中说明偏离目标、不能完成目标的原因及拟采取的措施。</w:t>
            </w:r>
          </w:p>
        </w:tc>
      </w:tr>
    </w:tbl>
    <w:p w:rsidR="004358AB" w:rsidRDefault="004358AB" w:rsidP="00D31D50">
      <w:pPr>
        <w:spacing w:line="220" w:lineRule="atLeast"/>
      </w:pPr>
    </w:p>
    <w:sectPr w:rsidR="004358AB" w:rsidSect="00745278">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BE4" w:rsidRDefault="00455BE4" w:rsidP="00FA25AF">
      <w:pPr>
        <w:spacing w:after="0"/>
      </w:pPr>
      <w:r>
        <w:separator/>
      </w:r>
    </w:p>
  </w:endnote>
  <w:endnote w:type="continuationSeparator" w:id="0">
    <w:p w:rsidR="00455BE4" w:rsidRDefault="00455BE4" w:rsidP="00FA25A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5AF" w:rsidRDefault="00F14772">
    <w:pPr>
      <w:pStyle w:val="a4"/>
      <w:framePr w:wrap="around" w:vAnchor="text" w:hAnchor="margin" w:xAlign="center" w:y="1"/>
      <w:rPr>
        <w:rStyle w:val="a6"/>
      </w:rPr>
    </w:pPr>
    <w:r>
      <w:fldChar w:fldCharType="begin"/>
    </w:r>
    <w:r w:rsidR="00FA25AF">
      <w:rPr>
        <w:rStyle w:val="a6"/>
      </w:rPr>
      <w:instrText xml:space="preserve">PAGE  </w:instrText>
    </w:r>
    <w:r>
      <w:fldChar w:fldCharType="separate"/>
    </w:r>
    <w:r w:rsidR="00FA25AF">
      <w:rPr>
        <w:rStyle w:val="a6"/>
      </w:rPr>
      <w:t>11</w:t>
    </w:r>
    <w:r>
      <w:fldChar w:fldCharType="end"/>
    </w:r>
  </w:p>
  <w:p w:rsidR="00FA25AF" w:rsidRDefault="00FA25A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5AF" w:rsidRDefault="00F14772">
    <w:pPr>
      <w:pStyle w:val="a4"/>
      <w:framePr w:wrap="around" w:vAnchor="text" w:hAnchor="margin" w:xAlign="center" w:y="1"/>
      <w:rPr>
        <w:rStyle w:val="a6"/>
      </w:rPr>
    </w:pPr>
    <w:r>
      <w:fldChar w:fldCharType="begin"/>
    </w:r>
    <w:r w:rsidR="00FA25AF">
      <w:rPr>
        <w:rStyle w:val="a6"/>
      </w:rPr>
      <w:instrText xml:space="preserve">PAGE  </w:instrText>
    </w:r>
    <w:r>
      <w:fldChar w:fldCharType="separate"/>
    </w:r>
    <w:r w:rsidR="005A4579">
      <w:rPr>
        <w:rStyle w:val="a6"/>
        <w:noProof/>
      </w:rPr>
      <w:t>1</w:t>
    </w:r>
    <w:r>
      <w:fldChar w:fldCharType="end"/>
    </w:r>
  </w:p>
  <w:p w:rsidR="00FA25AF" w:rsidRDefault="00FA25A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BE4" w:rsidRDefault="00455BE4" w:rsidP="00FA25AF">
      <w:pPr>
        <w:spacing w:after="0"/>
      </w:pPr>
      <w:r>
        <w:separator/>
      </w:r>
    </w:p>
  </w:footnote>
  <w:footnote w:type="continuationSeparator" w:id="0">
    <w:p w:rsidR="00455BE4" w:rsidRDefault="00455BE4" w:rsidP="00FA25A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4541AB"/>
    <w:multiLevelType w:val="multilevel"/>
    <w:tmpl w:val="234541AB"/>
    <w:lvl w:ilvl="0">
      <w:start w:val="2"/>
      <w:numFmt w:val="japaneseCounting"/>
      <w:lvlText w:val="%1、"/>
      <w:lvlJc w:val="left"/>
      <w:pPr>
        <w:tabs>
          <w:tab w:val="num" w:pos="1360"/>
        </w:tabs>
        <w:ind w:left="1360" w:hanging="720"/>
      </w:pPr>
      <w:rPr>
        <w:rFonts w:hint="default"/>
      </w:rPr>
    </w:lvl>
    <w:lvl w:ilvl="1">
      <w:start w:val="1"/>
      <w:numFmt w:val="lowerLetter"/>
      <w:lvlText w:val="%2)"/>
      <w:lvlJc w:val="left"/>
      <w:pPr>
        <w:tabs>
          <w:tab w:val="num" w:pos="1480"/>
        </w:tabs>
        <w:ind w:left="1480" w:hanging="420"/>
      </w:pPr>
    </w:lvl>
    <w:lvl w:ilvl="2">
      <w:start w:val="1"/>
      <w:numFmt w:val="lowerRoman"/>
      <w:lvlText w:val="%3."/>
      <w:lvlJc w:val="right"/>
      <w:pPr>
        <w:tabs>
          <w:tab w:val="num" w:pos="1900"/>
        </w:tabs>
        <w:ind w:left="1900" w:hanging="420"/>
      </w:pPr>
    </w:lvl>
    <w:lvl w:ilvl="3">
      <w:start w:val="1"/>
      <w:numFmt w:val="decimal"/>
      <w:lvlText w:val="%4."/>
      <w:lvlJc w:val="left"/>
      <w:pPr>
        <w:tabs>
          <w:tab w:val="num" w:pos="2320"/>
        </w:tabs>
        <w:ind w:left="2320" w:hanging="420"/>
      </w:pPr>
    </w:lvl>
    <w:lvl w:ilvl="4">
      <w:start w:val="1"/>
      <w:numFmt w:val="lowerLetter"/>
      <w:lvlText w:val="%5)"/>
      <w:lvlJc w:val="left"/>
      <w:pPr>
        <w:tabs>
          <w:tab w:val="num" w:pos="2740"/>
        </w:tabs>
        <w:ind w:left="2740" w:hanging="420"/>
      </w:pPr>
    </w:lvl>
    <w:lvl w:ilvl="5">
      <w:start w:val="1"/>
      <w:numFmt w:val="lowerRoman"/>
      <w:lvlText w:val="%6."/>
      <w:lvlJc w:val="right"/>
      <w:pPr>
        <w:tabs>
          <w:tab w:val="num" w:pos="3160"/>
        </w:tabs>
        <w:ind w:left="3160" w:hanging="420"/>
      </w:pPr>
    </w:lvl>
    <w:lvl w:ilvl="6">
      <w:start w:val="1"/>
      <w:numFmt w:val="decimal"/>
      <w:lvlText w:val="%7."/>
      <w:lvlJc w:val="left"/>
      <w:pPr>
        <w:tabs>
          <w:tab w:val="num" w:pos="3580"/>
        </w:tabs>
        <w:ind w:left="3580" w:hanging="420"/>
      </w:pPr>
    </w:lvl>
    <w:lvl w:ilvl="7">
      <w:start w:val="1"/>
      <w:numFmt w:val="lowerLetter"/>
      <w:lvlText w:val="%8)"/>
      <w:lvlJc w:val="left"/>
      <w:pPr>
        <w:tabs>
          <w:tab w:val="num" w:pos="4000"/>
        </w:tabs>
        <w:ind w:left="4000" w:hanging="420"/>
      </w:pPr>
    </w:lvl>
    <w:lvl w:ilvl="8">
      <w:start w:val="1"/>
      <w:numFmt w:val="lowerRoman"/>
      <w:lvlText w:val="%9."/>
      <w:lvlJc w:val="right"/>
      <w:pPr>
        <w:tabs>
          <w:tab w:val="num" w:pos="4420"/>
        </w:tabs>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04266E"/>
    <w:rsid w:val="001036EA"/>
    <w:rsid w:val="0015643D"/>
    <w:rsid w:val="002B6486"/>
    <w:rsid w:val="002F3B7B"/>
    <w:rsid w:val="002F7AC6"/>
    <w:rsid w:val="00311A07"/>
    <w:rsid w:val="00323B43"/>
    <w:rsid w:val="00385A87"/>
    <w:rsid w:val="003D37D8"/>
    <w:rsid w:val="003D54B0"/>
    <w:rsid w:val="00426133"/>
    <w:rsid w:val="004358AB"/>
    <w:rsid w:val="00455BE4"/>
    <w:rsid w:val="00457E97"/>
    <w:rsid w:val="00532A3B"/>
    <w:rsid w:val="00577982"/>
    <w:rsid w:val="005A4579"/>
    <w:rsid w:val="005D2A1B"/>
    <w:rsid w:val="00661753"/>
    <w:rsid w:val="00730129"/>
    <w:rsid w:val="00745278"/>
    <w:rsid w:val="007A7754"/>
    <w:rsid w:val="007E03CB"/>
    <w:rsid w:val="008B7726"/>
    <w:rsid w:val="00A26ADD"/>
    <w:rsid w:val="00CA1D38"/>
    <w:rsid w:val="00CC3AA4"/>
    <w:rsid w:val="00D31D50"/>
    <w:rsid w:val="00DE3D28"/>
    <w:rsid w:val="00EB73E7"/>
    <w:rsid w:val="00ED6AFF"/>
    <w:rsid w:val="00F04D92"/>
    <w:rsid w:val="00F14772"/>
    <w:rsid w:val="00F23286"/>
    <w:rsid w:val="00F86375"/>
    <w:rsid w:val="00FA25AF"/>
    <w:rsid w:val="00FA3E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12B0844-D02A-44A7-86E3-FB1B6787A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FA25A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rsid w:val="00FA25AF"/>
    <w:rPr>
      <w:rFonts w:ascii="Tahoma" w:hAnsi="Tahoma"/>
      <w:sz w:val="18"/>
      <w:szCs w:val="18"/>
    </w:rPr>
  </w:style>
  <w:style w:type="paragraph" w:styleId="a4">
    <w:name w:val="footer"/>
    <w:basedOn w:val="a"/>
    <w:link w:val="Char0"/>
    <w:unhideWhenUsed/>
    <w:rsid w:val="00FA25AF"/>
    <w:pPr>
      <w:tabs>
        <w:tab w:val="center" w:pos="4153"/>
        <w:tab w:val="right" w:pos="8306"/>
      </w:tabs>
    </w:pPr>
    <w:rPr>
      <w:sz w:val="18"/>
      <w:szCs w:val="18"/>
    </w:rPr>
  </w:style>
  <w:style w:type="character" w:customStyle="1" w:styleId="Char0">
    <w:name w:val="页脚 Char"/>
    <w:basedOn w:val="a0"/>
    <w:link w:val="a4"/>
    <w:rsid w:val="00FA25AF"/>
    <w:rPr>
      <w:rFonts w:ascii="Tahoma" w:hAnsi="Tahoma"/>
      <w:sz w:val="18"/>
      <w:szCs w:val="18"/>
    </w:rPr>
  </w:style>
  <w:style w:type="character" w:styleId="a5">
    <w:name w:val="Strong"/>
    <w:qFormat/>
    <w:rsid w:val="00FA25AF"/>
    <w:rPr>
      <w:b/>
    </w:rPr>
  </w:style>
  <w:style w:type="character" w:styleId="a6">
    <w:name w:val="page number"/>
    <w:basedOn w:val="a0"/>
    <w:rsid w:val="00FA25AF"/>
  </w:style>
  <w:style w:type="paragraph" w:styleId="a7">
    <w:name w:val="Body Text Indent"/>
    <w:basedOn w:val="a"/>
    <w:link w:val="Char1"/>
    <w:rsid w:val="00FA25AF"/>
    <w:pPr>
      <w:widowControl w:val="0"/>
      <w:adjustRightInd/>
      <w:snapToGrid/>
      <w:spacing w:after="0"/>
      <w:ind w:firstLine="645"/>
      <w:jc w:val="both"/>
    </w:pPr>
    <w:rPr>
      <w:rFonts w:ascii="仿宋_GB2312" w:eastAsia="仿宋_GB2312" w:hAnsi="Calibri" w:cs="Times New Roman"/>
      <w:kern w:val="2"/>
      <w:sz w:val="32"/>
      <w:szCs w:val="32"/>
    </w:rPr>
  </w:style>
  <w:style w:type="character" w:customStyle="1" w:styleId="Char1">
    <w:name w:val="正文文本缩进 Char"/>
    <w:basedOn w:val="a0"/>
    <w:link w:val="a7"/>
    <w:rsid w:val="00FA25AF"/>
    <w:rPr>
      <w:rFonts w:ascii="仿宋_GB2312" w:eastAsia="仿宋_GB2312" w:hAnsi="Calibri" w:cs="Times New Roman"/>
      <w:kern w:val="2"/>
      <w:sz w:val="32"/>
      <w:szCs w:val="32"/>
    </w:rPr>
  </w:style>
  <w:style w:type="paragraph" w:styleId="a8">
    <w:name w:val="Date"/>
    <w:basedOn w:val="a"/>
    <w:next w:val="a"/>
    <w:link w:val="Char2"/>
    <w:rsid w:val="00FA25AF"/>
    <w:pPr>
      <w:widowControl w:val="0"/>
      <w:adjustRightInd/>
      <w:snapToGrid/>
      <w:spacing w:after="0"/>
      <w:ind w:leftChars="2500" w:left="100"/>
      <w:jc w:val="both"/>
    </w:pPr>
    <w:rPr>
      <w:rFonts w:ascii="Times New Roman" w:eastAsia="宋体" w:hAnsi="Times New Roman" w:cs="Times New Roman"/>
      <w:kern w:val="2"/>
      <w:sz w:val="21"/>
      <w:szCs w:val="24"/>
    </w:rPr>
  </w:style>
  <w:style w:type="character" w:customStyle="1" w:styleId="Char2">
    <w:name w:val="日期 Char"/>
    <w:basedOn w:val="a0"/>
    <w:link w:val="a8"/>
    <w:rsid w:val="00FA25AF"/>
    <w:rPr>
      <w:rFonts w:ascii="Times New Roman" w:eastAsia="宋体" w:hAnsi="Times New Roman" w:cs="Times New Roman"/>
      <w:kern w:val="2"/>
      <w:sz w:val="21"/>
      <w:szCs w:val="24"/>
    </w:rPr>
  </w:style>
  <w:style w:type="paragraph" w:styleId="a9">
    <w:name w:val="Balloon Text"/>
    <w:basedOn w:val="a"/>
    <w:link w:val="Char3"/>
    <w:semiHidden/>
    <w:rsid w:val="00FA25AF"/>
    <w:pPr>
      <w:widowControl w:val="0"/>
      <w:adjustRightInd/>
      <w:snapToGrid/>
      <w:spacing w:after="0"/>
      <w:jc w:val="both"/>
    </w:pPr>
    <w:rPr>
      <w:rFonts w:ascii="Times New Roman" w:eastAsia="宋体" w:hAnsi="Times New Roman" w:cs="Times New Roman"/>
      <w:kern w:val="2"/>
      <w:sz w:val="18"/>
      <w:szCs w:val="18"/>
    </w:rPr>
  </w:style>
  <w:style w:type="character" w:customStyle="1" w:styleId="Char3">
    <w:name w:val="批注框文本 Char"/>
    <w:basedOn w:val="a0"/>
    <w:link w:val="a9"/>
    <w:semiHidden/>
    <w:rsid w:val="00FA25AF"/>
    <w:rPr>
      <w:rFonts w:ascii="Times New Roman" w:eastAsia="宋体" w:hAnsi="Times New Roman" w:cs="Times New Roman"/>
      <w:kern w:val="2"/>
      <w:sz w:val="18"/>
      <w:szCs w:val="18"/>
    </w:rPr>
  </w:style>
  <w:style w:type="paragraph" w:styleId="aa">
    <w:name w:val="Normal (Web)"/>
    <w:basedOn w:val="a"/>
    <w:unhideWhenUsed/>
    <w:rsid w:val="00FA25AF"/>
    <w:pPr>
      <w:widowControl w:val="0"/>
      <w:adjustRightInd/>
      <w:snapToGrid/>
      <w:spacing w:before="100" w:beforeAutospacing="1" w:after="100" w:afterAutospacing="1"/>
      <w:ind w:right="238"/>
    </w:pPr>
    <w:rPr>
      <w:rFonts w:ascii="Times New Roman" w:eastAsia="宋体" w:hAnsi="Times New Roman" w:cs="Times New Roman"/>
      <w:b/>
      <w:sz w:val="24"/>
      <w:szCs w:val="20"/>
    </w:rPr>
  </w:style>
  <w:style w:type="paragraph" w:customStyle="1" w:styleId="CharCharCharCharCharCharChar">
    <w:name w:val="Char Char Char Char Char Char Char"/>
    <w:basedOn w:val="a"/>
    <w:rsid w:val="00FA25AF"/>
    <w:pPr>
      <w:widowControl w:val="0"/>
      <w:adjustRightInd/>
      <w:snapToGrid/>
      <w:spacing w:after="0"/>
      <w:jc w:val="both"/>
    </w:pPr>
    <w:rPr>
      <w:rFonts w:eastAsia="宋体" w:cs="Times New Roman"/>
      <w:kern w:val="2"/>
      <w:sz w:val="24"/>
      <w:szCs w:val="20"/>
    </w:rPr>
  </w:style>
  <w:style w:type="paragraph" w:customStyle="1" w:styleId="Char1CharCharChar">
    <w:name w:val="Char1 Char Char Char"/>
    <w:basedOn w:val="a"/>
    <w:rsid w:val="00FA25AF"/>
    <w:pPr>
      <w:adjustRightInd/>
      <w:snapToGrid/>
      <w:spacing w:after="160" w:line="240" w:lineRule="exact"/>
    </w:pPr>
    <w:rPr>
      <w:rFonts w:ascii="Times New Roman" w:eastAsia="宋体" w:hAnsi="Times New Roman" w:cs="Times New Roman"/>
      <w:kern w:val="2"/>
      <w:sz w:val="21"/>
      <w:szCs w:val="20"/>
    </w:rPr>
  </w:style>
  <w:style w:type="paragraph" w:customStyle="1" w:styleId="Char4">
    <w:name w:val="Char"/>
    <w:basedOn w:val="a"/>
    <w:rsid w:val="00FA25AF"/>
    <w:pPr>
      <w:widowControl w:val="0"/>
      <w:adjustRightInd/>
      <w:snapToGrid/>
      <w:spacing w:after="0"/>
      <w:jc w:val="both"/>
    </w:pPr>
    <w:rPr>
      <w:rFonts w:eastAsia="宋体" w:cs="Times New Roman"/>
      <w:kern w:val="2"/>
      <w:sz w:val="24"/>
      <w:szCs w:val="20"/>
    </w:rPr>
  </w:style>
  <w:style w:type="paragraph" w:customStyle="1" w:styleId="CharChar3CharChar">
    <w:name w:val="Char Char3 Char Char"/>
    <w:basedOn w:val="a"/>
    <w:rsid w:val="00FA25AF"/>
    <w:pPr>
      <w:widowControl w:val="0"/>
      <w:adjustRightInd/>
      <w:snapToGrid/>
      <w:spacing w:after="0"/>
      <w:jc w:val="both"/>
    </w:pPr>
    <w:rPr>
      <w:rFonts w:ascii="Times New Roman" w:eastAsia="宋体" w:hAnsi="Times New Roman" w:cs="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21</Pages>
  <Words>1152</Words>
  <Characters>6567</Characters>
  <Application>Microsoft Office Word</Application>
  <DocSecurity>0</DocSecurity>
  <Lines>54</Lines>
  <Paragraphs>15</Paragraphs>
  <ScaleCrop>false</ScaleCrop>
  <Company/>
  <LinksUpToDate>false</LinksUpToDate>
  <CharactersWithSpaces>7704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周程</cp:lastModifiedBy>
  <cp:revision>27</cp:revision>
  <dcterms:created xsi:type="dcterms:W3CDTF">2008-09-11T17:20:00Z</dcterms:created>
  <dcterms:modified xsi:type="dcterms:W3CDTF">2020-08-26T08:00:00Z</dcterms:modified>
</cp:coreProperties>
</file>